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2A11EE" w14:textId="1C81DC47" w:rsidR="006E4F58" w:rsidRPr="006E4F58" w:rsidRDefault="006E4F58" w:rsidP="006E4F58">
      <w:pPr>
        <w:keepNext/>
        <w:keepLines/>
        <w:spacing w:before="200" w:after="0" w:line="240" w:lineRule="auto"/>
        <w:jc w:val="center"/>
        <w:outlineLvl w:val="3"/>
        <w:rPr>
          <w:rFonts w:ascii="Times New Roman" w:eastAsiaTheme="majorEastAsia" w:hAnsi="Times New Roman" w:cstheme="majorBidi"/>
          <w:b/>
          <w:bCs/>
          <w:iCs/>
          <w:sz w:val="24"/>
          <w:szCs w:val="20"/>
        </w:rPr>
      </w:pPr>
      <w:r w:rsidRPr="006E4F58">
        <w:rPr>
          <w:rFonts w:ascii="Times New Roman" w:eastAsiaTheme="majorEastAsia" w:hAnsi="Times New Roman" w:cstheme="majorBidi"/>
          <w:b/>
          <w:bCs/>
          <w:iCs/>
          <w:sz w:val="24"/>
          <w:szCs w:val="20"/>
        </w:rPr>
        <w:t>PROFESSIONAL SERVICES CONTRACT</w:t>
      </w:r>
    </w:p>
    <w:p w14:paraId="172A11EF" w14:textId="77777777" w:rsidR="006E4F58" w:rsidRPr="006E4F58" w:rsidRDefault="006E4F58" w:rsidP="006E4F58">
      <w:pPr>
        <w:spacing w:after="0" w:line="240" w:lineRule="auto"/>
        <w:jc w:val="center"/>
        <w:rPr>
          <w:rFonts w:ascii="Times New Roman" w:eastAsia="Times New Roman" w:hAnsi="Times New Roman" w:cs="Times New Roman"/>
          <w:b/>
        </w:rPr>
      </w:pPr>
    </w:p>
    <w:p w14:paraId="172A11F1" w14:textId="78B02690" w:rsidR="006E4F58" w:rsidRDefault="003A027C" w:rsidP="00AF4974">
      <w:pPr>
        <w:spacing w:after="0" w:line="240" w:lineRule="auto"/>
        <w:jc w:val="center"/>
        <w:rPr>
          <w:rFonts w:ascii="Times New Roman" w:eastAsia="Times New Roman" w:hAnsi="Times New Roman" w:cs="Times New Roman"/>
          <w:b/>
        </w:rPr>
      </w:pPr>
      <w:r>
        <w:rPr>
          <w:rFonts w:ascii="Times New Roman" w:eastAsia="Times New Roman" w:hAnsi="Times New Roman" w:cs="Times New Roman"/>
          <w:b/>
        </w:rPr>
        <w:t xml:space="preserve">Contract </w:t>
      </w:r>
      <w:r w:rsidR="00AA6E84">
        <w:rPr>
          <w:rFonts w:ascii="Times New Roman" w:eastAsia="Times New Roman" w:hAnsi="Times New Roman" w:cs="Times New Roman"/>
          <w:b/>
        </w:rPr>
        <w:t xml:space="preserve"># </w:t>
      </w:r>
    </w:p>
    <w:p w14:paraId="18C46D4F" w14:textId="77777777" w:rsidR="00AF4974" w:rsidRPr="00AF4974" w:rsidRDefault="00AF4974" w:rsidP="00AF4974">
      <w:pPr>
        <w:spacing w:after="0" w:line="240" w:lineRule="auto"/>
        <w:jc w:val="center"/>
        <w:rPr>
          <w:rFonts w:ascii="Times New Roman" w:eastAsia="Times New Roman" w:hAnsi="Times New Roman" w:cs="Times New Roman"/>
          <w:b/>
        </w:rPr>
      </w:pPr>
    </w:p>
    <w:p w14:paraId="172A11F2" w14:textId="295217F3"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This Contract (“Contract”), </w:t>
      </w:r>
      <w:proofErr w:type="gramStart"/>
      <w:r w:rsidRPr="006E4F58">
        <w:rPr>
          <w:rFonts w:ascii="Times New Roman" w:eastAsia="Times New Roman" w:hAnsi="Times New Roman" w:cs="Times New Roman"/>
        </w:rPr>
        <w:t>entered into</w:t>
      </w:r>
      <w:proofErr w:type="gramEnd"/>
      <w:r w:rsidRPr="006E4F58">
        <w:rPr>
          <w:rFonts w:ascii="Times New Roman" w:eastAsia="Times New Roman" w:hAnsi="Times New Roman" w:cs="Times New Roman"/>
        </w:rPr>
        <w:t xml:space="preserve"> by and between _____________________ (the “State”) and _________________ (the “Contractor”), is executed pursuant to the terms and conditions set forth herein.  In consideration of those mutual undertakings and covenants, the parties agree as follows:  </w:t>
      </w:r>
    </w:p>
    <w:p w14:paraId="172A11F3" w14:textId="77777777" w:rsidR="006E4F58" w:rsidRPr="006E4F58" w:rsidRDefault="006E4F58" w:rsidP="006E4F58">
      <w:pPr>
        <w:spacing w:after="0" w:line="240" w:lineRule="auto"/>
        <w:rPr>
          <w:rFonts w:ascii="Times New Roman" w:eastAsia="Times New Roman" w:hAnsi="Times New Roman" w:cs="Times New Roman"/>
        </w:rPr>
      </w:pPr>
    </w:p>
    <w:p w14:paraId="172A11F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  Duties of Contractor</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The Contractor shall provide the following services relative to this Contract:</w:t>
      </w:r>
    </w:p>
    <w:p w14:paraId="172A11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1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  Consideration</w:t>
      </w:r>
      <w:r w:rsidRPr="006E4F58">
        <w:rPr>
          <w:rFonts w:ascii="Times New Roman" w:eastAsia="Times New Roman" w:hAnsi="Times New Roman" w:cs="Times New Roman"/>
        </w:rPr>
        <w:t xml:space="preserve">.  The Contractor will be paid at the rate of _______ for performing the duties set forth above. Total remuneration under this Contract shall not exceed </w:t>
      </w:r>
      <w:r w:rsidR="00AA6E84" w:rsidRPr="006E4F58">
        <w:rPr>
          <w:rFonts w:ascii="Times New Roman" w:eastAsia="Times New Roman" w:hAnsi="Times New Roman" w:cs="Times New Roman"/>
        </w:rPr>
        <w:t>$ _</w:t>
      </w:r>
      <w:r w:rsidRPr="006E4F58">
        <w:rPr>
          <w:rFonts w:ascii="Times New Roman" w:eastAsia="Times New Roman" w:hAnsi="Times New Roman" w:cs="Times New Roman"/>
        </w:rPr>
        <w:t>_______.</w:t>
      </w:r>
    </w:p>
    <w:p w14:paraId="172A11F7" w14:textId="77777777" w:rsidR="006E4F58" w:rsidRPr="006E4F58" w:rsidRDefault="006E4F58" w:rsidP="006E4F58">
      <w:pPr>
        <w:spacing w:after="0" w:line="240" w:lineRule="auto"/>
        <w:rPr>
          <w:rFonts w:ascii="Times New Roman" w:eastAsia="Times New Roman" w:hAnsi="Times New Roman" w:cs="Times New Roman"/>
        </w:rPr>
      </w:pPr>
    </w:p>
    <w:p w14:paraId="172A11F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  Term</w:t>
      </w:r>
      <w:r w:rsidRPr="006E4F58">
        <w:rPr>
          <w:rFonts w:ascii="Times New Roman" w:eastAsia="Times New Roman" w:hAnsi="Times New Roman" w:cs="Times New Roman"/>
        </w:rPr>
        <w:t xml:space="preserve">. </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This Contract shall be effective for a period of _________. It shall commence on _______ and shall remain in effect through ________.</w:t>
      </w:r>
    </w:p>
    <w:p w14:paraId="172A11F9" w14:textId="77777777" w:rsidR="006E4F58" w:rsidRDefault="006E4F58" w:rsidP="006E4F58">
      <w:pPr>
        <w:spacing w:after="0" w:line="240" w:lineRule="auto"/>
        <w:rPr>
          <w:rFonts w:ascii="Times New Roman" w:eastAsia="Times New Roman" w:hAnsi="Times New Roman" w:cs="Times New Roman"/>
          <w:b/>
          <w:smallCaps/>
          <w:color w:val="000000"/>
        </w:rPr>
      </w:pPr>
    </w:p>
    <w:p w14:paraId="172A11FA" w14:textId="371CBD7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  Access to Records</w:t>
      </w:r>
      <w:r w:rsidRPr="006E4F58">
        <w:rPr>
          <w:rFonts w:ascii="Times New Roman" w:eastAsia="Times New Roman" w:hAnsi="Times New Roman" w:cs="Times New Roman"/>
        </w:rPr>
        <w:t xml:space="preserve">.  The Contractor and its subcontractors, if any, shall maintain all </w:t>
      </w:r>
      <w:del w:id="0" w:author="Author">
        <w:r w:rsidRPr="006E4F58" w:rsidDel="00B54B98">
          <w:rPr>
            <w:rFonts w:ascii="Times New Roman" w:eastAsia="Times New Roman" w:hAnsi="Times New Roman" w:cs="Times New Roman"/>
          </w:rPr>
          <w:delText>books, documents, papers, accounting records, and other evidence</w:delText>
        </w:r>
      </w:del>
      <w:ins w:id="1" w:author="Author">
        <w:r w:rsidR="00B54B98">
          <w:rPr>
            <w:rFonts w:ascii="Times New Roman" w:eastAsia="Times New Roman" w:hAnsi="Times New Roman" w:cs="Times New Roman"/>
          </w:rPr>
          <w:t xml:space="preserve"> time sheets and expense reports</w:t>
        </w:r>
        <w:r w:rsidR="00A46AD1">
          <w:rPr>
            <w:rFonts w:ascii="Times New Roman" w:eastAsia="Times New Roman" w:hAnsi="Times New Roman" w:cs="Times New Roman"/>
          </w:rPr>
          <w:t xml:space="preserve"> </w:t>
        </w:r>
      </w:ins>
      <w:del w:id="2" w:author="Author">
        <w:r w:rsidRPr="006E4F58" w:rsidDel="00B54B98">
          <w:rPr>
            <w:rFonts w:ascii="Times New Roman" w:eastAsia="Times New Roman" w:hAnsi="Times New Roman" w:cs="Times New Roman"/>
          </w:rPr>
          <w:delText xml:space="preserve"> </w:delText>
        </w:r>
      </w:del>
      <w:r w:rsidRPr="006E4F58">
        <w:rPr>
          <w:rFonts w:ascii="Times New Roman" w:eastAsia="Times New Roman" w:hAnsi="Times New Roman" w:cs="Times New Roman"/>
        </w:rPr>
        <w:t xml:space="preserve">pertaining to all costs incurred under this Contract. </w:t>
      </w:r>
      <w:ins w:id="3" w:author="Author">
        <w:r w:rsidR="00B54B98">
          <w:rPr>
            <w:rFonts w:ascii="Times New Roman" w:eastAsia="Times New Roman" w:hAnsi="Times New Roman" w:cs="Times New Roman"/>
          </w:rPr>
          <w:t>Upon thirty (30) days written notice, t</w:t>
        </w:r>
      </w:ins>
      <w:del w:id="4" w:author="Author">
        <w:r w:rsidRPr="006E4F58" w:rsidDel="00B54B98">
          <w:rPr>
            <w:rFonts w:ascii="Times New Roman" w:eastAsia="Times New Roman" w:hAnsi="Times New Roman" w:cs="Times New Roman"/>
          </w:rPr>
          <w:delText>T</w:delText>
        </w:r>
      </w:del>
      <w:r w:rsidRPr="006E4F58">
        <w:rPr>
          <w:rFonts w:ascii="Times New Roman" w:eastAsia="Times New Roman" w:hAnsi="Times New Roman" w:cs="Times New Roman"/>
        </w:rPr>
        <w:t xml:space="preserve">hey shall make such materials available at their respective offices </w:t>
      </w:r>
      <w:ins w:id="5" w:author="Author">
        <w:r w:rsidR="00B54B98">
          <w:rPr>
            <w:rFonts w:ascii="Times New Roman" w:eastAsia="Times New Roman" w:hAnsi="Times New Roman" w:cs="Times New Roman"/>
          </w:rPr>
          <w:t xml:space="preserve">during normal business hours </w:t>
        </w:r>
      </w:ins>
      <w:del w:id="6" w:author="Author">
        <w:r w:rsidRPr="006E4F58" w:rsidDel="00B54B98">
          <w:rPr>
            <w:rFonts w:ascii="Times New Roman" w:eastAsia="Times New Roman" w:hAnsi="Times New Roman" w:cs="Times New Roman"/>
          </w:rPr>
          <w:delText xml:space="preserve">at all reasonable times </w:delText>
        </w:r>
      </w:del>
      <w:r w:rsidRPr="006E4F58">
        <w:rPr>
          <w:rFonts w:ascii="Times New Roman" w:eastAsia="Times New Roman" w:hAnsi="Times New Roman" w:cs="Times New Roman"/>
        </w:rPr>
        <w:t>during this Contract, and for three (3) years from the date of final payment under this Contract, for inspection by the State or its authorized designees. Copies shall be furnished at no cost to the State if requested.</w:t>
      </w:r>
    </w:p>
    <w:p w14:paraId="172A11FB" w14:textId="77777777" w:rsidR="006E4F58" w:rsidRPr="006E4F58" w:rsidRDefault="006E4F58" w:rsidP="006E4F58">
      <w:pPr>
        <w:spacing w:after="0" w:line="240" w:lineRule="auto"/>
        <w:rPr>
          <w:rFonts w:ascii="Times New Roman" w:eastAsia="Times New Roman" w:hAnsi="Times New Roman" w:cs="Times New Roman"/>
        </w:rPr>
      </w:pPr>
    </w:p>
    <w:p w14:paraId="172A11FC" w14:textId="77777777" w:rsidR="00037656" w:rsidRDefault="00037656" w:rsidP="00037656">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5.  Assignment; Successors</w:t>
      </w:r>
      <w:r w:rsidRPr="006E4F58">
        <w:rPr>
          <w:rFonts w:ascii="Times New Roman" w:eastAsia="Times New Roman" w:hAnsi="Times New Roman" w:cs="Times New Roman"/>
        </w:rPr>
        <w:t xml:space="preserve">.  </w:t>
      </w:r>
    </w:p>
    <w:p w14:paraId="172A11FD" w14:textId="77777777" w:rsidR="00037656" w:rsidRDefault="00037656" w:rsidP="00037656">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A.  </w:t>
      </w:r>
      <w:r w:rsidRPr="006E4F58">
        <w:rPr>
          <w:rFonts w:ascii="Times New Roman" w:eastAsia="Times New Roman" w:hAnsi="Times New Roman" w:cs="Times New Roman"/>
        </w:rPr>
        <w:t>The Contractor binds its successors and assignees to all the terms and conditions of this Contract. The Contractor may assign its right to receive payments to such third parties as the Contractor may desire without the prior written consent of the State, provided that the Contractor gives written notice (including evidence of such assignment) to the State thirty (30) days in advance of any payment so assigned. The assignment shall cover all unpaid amounts under this Contract and shall not be made to more than one party.</w:t>
      </w:r>
    </w:p>
    <w:p w14:paraId="172A11FE" w14:textId="77777777" w:rsidR="00037656" w:rsidRDefault="00037656" w:rsidP="00037656">
      <w:pPr>
        <w:spacing w:after="0" w:line="240" w:lineRule="auto"/>
        <w:rPr>
          <w:rFonts w:ascii="Times New Roman" w:eastAsia="Times New Roman" w:hAnsi="Times New Roman" w:cs="Times New Roman"/>
        </w:rPr>
      </w:pPr>
    </w:p>
    <w:p w14:paraId="172A11FF" w14:textId="77777777" w:rsidR="00037656" w:rsidRDefault="00037656" w:rsidP="00037656">
      <w:pPr>
        <w:pStyle w:val="NoSpacing"/>
        <w:rPr>
          <w:rFonts w:ascii="Times New Roman" w:hAnsi="Times New Roman"/>
          <w:spacing w:val="-3"/>
        </w:rPr>
      </w:pPr>
      <w:r>
        <w:rPr>
          <w:rFonts w:ascii="Times New Roman" w:hAnsi="Times New Roman"/>
          <w:spacing w:val="-3"/>
        </w:rPr>
        <w:t xml:space="preserve">B.  </w:t>
      </w:r>
      <w:r w:rsidRPr="006E4F58">
        <w:rPr>
          <w:rFonts w:ascii="Times New Roman" w:eastAsia="Times New Roman" w:hAnsi="Times New Roman" w:cs="Times New Roman"/>
        </w:rPr>
        <w:t xml:space="preserve">The Contractor shall not assign or subcontract the whole or any part of this Contract without the State’s prior written consent. </w:t>
      </w:r>
      <w:r>
        <w:rPr>
          <w:rFonts w:ascii="Times New Roman" w:eastAsia="Times New Roman" w:hAnsi="Times New Roman" w:cs="Times New Roman"/>
        </w:rPr>
        <w:t xml:space="preserve">Additionally, </w:t>
      </w:r>
      <w:r>
        <w:rPr>
          <w:rFonts w:ascii="Times New Roman" w:hAnsi="Times New Roman"/>
          <w:spacing w:val="-3"/>
        </w:rPr>
        <w:t xml:space="preserve">the Contractor shall provide prompt written notice to the State of any change in the Contractor’s legal name or legal status so that the changes may be documented and payments to the successor entity may be made. </w:t>
      </w:r>
    </w:p>
    <w:p w14:paraId="172A1200" w14:textId="77777777" w:rsidR="006E4F58" w:rsidRPr="006E4F58" w:rsidRDefault="006E4F58" w:rsidP="006E4F58">
      <w:pPr>
        <w:spacing w:after="0" w:line="240" w:lineRule="auto"/>
        <w:rPr>
          <w:rFonts w:ascii="Times New Roman" w:eastAsia="Times New Roman" w:hAnsi="Times New Roman" w:cs="Times New Roman"/>
        </w:rPr>
      </w:pPr>
    </w:p>
    <w:p w14:paraId="172A1201" w14:textId="77777777" w:rsidR="006E4F58" w:rsidRPr="006E4F58" w:rsidRDefault="006E4F58" w:rsidP="006E4F58">
      <w:pPr>
        <w:shd w:val="clear" w:color="auto" w:fill="FFFFFF"/>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6.  Assignment of Antitrust Claims.</w:t>
      </w:r>
      <w:r w:rsidR="006157BA">
        <w:rPr>
          <w:rFonts w:ascii="Times New Roman" w:eastAsia="Times New Roman" w:hAnsi="Times New Roman" w:cs="Times New Roman"/>
        </w:rPr>
        <w:t xml:space="preserve">  </w:t>
      </w:r>
      <w:r w:rsidRPr="006E4F58">
        <w:rPr>
          <w:rFonts w:ascii="Times New Roman" w:eastAsia="Times New Roman" w:hAnsi="Times New Roman" w:cs="Times New Roman"/>
        </w:rPr>
        <w:t>As part of the consideration for the award of this Contract, the Contractor assigns to the State all right, title and interest in and to any claims the Contractor now has, or may acquire, under state or federal antitrust laws relating to the products or services which are the subject of this Contract.</w:t>
      </w:r>
    </w:p>
    <w:p w14:paraId="172A1202" w14:textId="77777777" w:rsidR="006E4F58" w:rsidRPr="006E4F58" w:rsidRDefault="006E4F58" w:rsidP="006E4F58">
      <w:pPr>
        <w:spacing w:after="0" w:line="240" w:lineRule="auto"/>
        <w:rPr>
          <w:rFonts w:ascii="Times New Roman" w:eastAsia="Times New Roman" w:hAnsi="Times New Roman" w:cs="Times New Roman"/>
        </w:rPr>
      </w:pPr>
    </w:p>
    <w:p w14:paraId="172A120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7.  Audits</w:t>
      </w:r>
      <w:r w:rsidRPr="006E4F58">
        <w:rPr>
          <w:rFonts w:ascii="Times New Roman" w:eastAsia="Times New Roman" w:hAnsi="Times New Roman" w:cs="Times New Roman"/>
        </w:rPr>
        <w:t>. The Contractor acknowledges that it may be required to submit to an audit of funds paid through this Contract. Any such audit shall be conducted in accordance with 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 xml:space="preserve">5-11-1, </w:t>
      </w:r>
      <w:r w:rsidRPr="006E4F58">
        <w:rPr>
          <w:rFonts w:ascii="Times New Roman" w:eastAsia="Times New Roman" w:hAnsi="Times New Roman" w:cs="Times New Roman"/>
          <w:i/>
        </w:rPr>
        <w:t>et seq.</w:t>
      </w:r>
      <w:r w:rsidRPr="006E4F58">
        <w:rPr>
          <w:rFonts w:ascii="Times New Roman" w:eastAsia="Times New Roman" w:hAnsi="Times New Roman" w:cs="Times New Roman"/>
        </w:rPr>
        <w:t>, and audit guidelines specified by the State.</w:t>
      </w:r>
    </w:p>
    <w:p w14:paraId="172A1204" w14:textId="77777777" w:rsidR="006E4F58" w:rsidRPr="006E4F58" w:rsidRDefault="006E4F58" w:rsidP="006E4F58">
      <w:pPr>
        <w:spacing w:after="0" w:line="240" w:lineRule="auto"/>
        <w:rPr>
          <w:rFonts w:ascii="Times New Roman" w:eastAsia="Times New Roman" w:hAnsi="Times New Roman" w:cs="Times New Roman"/>
        </w:rPr>
      </w:pPr>
    </w:p>
    <w:p w14:paraId="172A120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State considers the Contractor to be a “Contractor” under 2 C.F.R. 200.330 for purposes of this Contract. However,</w:t>
      </w:r>
      <w:r w:rsidR="00105774" w:rsidRPr="00105774">
        <w:rPr>
          <w:rFonts w:ascii="Times New Roman" w:eastAsia="Times New Roman" w:hAnsi="Times New Roman" w:cs="Times New Roman"/>
        </w:rPr>
        <w:t xml:space="preserve"> if it is determined that the Contractor is a “subrecipient” and</w:t>
      </w:r>
      <w:r w:rsidRPr="006E4F58">
        <w:rPr>
          <w:rFonts w:ascii="Times New Roman" w:eastAsia="Times New Roman" w:hAnsi="Times New Roman" w:cs="Times New Roman"/>
        </w:rPr>
        <w:t xml:space="preserve"> if required by applicable provisions of 2 C.F.R. 200 (Uniform Administrative Requirements, Cost Principles, and Audit Requirements), Contractor shall arrange for a financial and compliance audit, which complies with 2 C.F.R. 200.500 </w:t>
      </w:r>
      <w:r w:rsidRPr="006E4F58">
        <w:rPr>
          <w:rFonts w:ascii="Times New Roman" w:eastAsia="Times New Roman" w:hAnsi="Times New Roman" w:cs="Times New Roman"/>
          <w:i/>
        </w:rPr>
        <w:t>et seq</w:t>
      </w:r>
      <w:r w:rsidRPr="006E4F58">
        <w:rPr>
          <w:rFonts w:ascii="Times New Roman" w:eastAsia="Times New Roman" w:hAnsi="Times New Roman" w:cs="Times New Roman"/>
        </w:rPr>
        <w:t>.</w:t>
      </w:r>
    </w:p>
    <w:p w14:paraId="172A1206" w14:textId="77777777" w:rsidR="006E4F58" w:rsidRPr="006E4F58" w:rsidRDefault="006E4F58" w:rsidP="006E4F58">
      <w:pPr>
        <w:spacing w:after="0" w:line="240" w:lineRule="auto"/>
        <w:rPr>
          <w:rFonts w:ascii="Times New Roman" w:eastAsia="Times New Roman" w:hAnsi="Times New Roman" w:cs="Times New Roman"/>
        </w:rPr>
      </w:pPr>
    </w:p>
    <w:p w14:paraId="172A120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8.  Authority to Bind Contractor</w:t>
      </w:r>
      <w:r w:rsidRPr="006E4F58">
        <w:rPr>
          <w:rFonts w:ascii="Times New Roman" w:eastAsia="Times New Roman" w:hAnsi="Times New Roman" w:cs="Times New Roman"/>
        </w:rPr>
        <w:t xml:space="preserve">.  The signatory for the Contractor represents that he/she has been duly authorized to execute this Contract on behalf of the Contractor and has obtained all necessary or applicable approvals to make this Contract fully binding upon the Contractor when his/her signature is </w:t>
      </w:r>
      <w:proofErr w:type="gramStart"/>
      <w:r w:rsidRPr="006E4F58">
        <w:rPr>
          <w:rFonts w:ascii="Times New Roman" w:eastAsia="Times New Roman" w:hAnsi="Times New Roman" w:cs="Times New Roman"/>
        </w:rPr>
        <w:t>affixed, and</w:t>
      </w:r>
      <w:proofErr w:type="gramEnd"/>
      <w:r w:rsidRPr="006E4F58">
        <w:rPr>
          <w:rFonts w:ascii="Times New Roman" w:eastAsia="Times New Roman" w:hAnsi="Times New Roman" w:cs="Times New Roman"/>
        </w:rPr>
        <w:t xml:space="preserve"> accepted by the State.</w:t>
      </w:r>
    </w:p>
    <w:p w14:paraId="172A1208" w14:textId="77777777" w:rsidR="006E4F58" w:rsidRPr="006E4F58" w:rsidRDefault="006E4F58" w:rsidP="006E4F58">
      <w:pPr>
        <w:spacing w:after="0" w:line="240" w:lineRule="auto"/>
        <w:rPr>
          <w:rFonts w:ascii="Times New Roman" w:eastAsia="Times New Roman" w:hAnsi="Times New Roman" w:cs="Times New Roman"/>
        </w:rPr>
      </w:pPr>
    </w:p>
    <w:p w14:paraId="172A120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9.  Changes in Work</w:t>
      </w:r>
      <w:r w:rsidRPr="006E4F58">
        <w:rPr>
          <w:rFonts w:ascii="Times New Roman" w:eastAsia="Times New Roman" w:hAnsi="Times New Roman" w:cs="Times New Roman"/>
        </w:rPr>
        <w:t xml:space="preserve">.  The Contractor shall not commence any additional work or change the scope of the work until authorized in writing by the State. The Contractor shall make no claim for additional compensation in the absence of a prior written approval and amendment executed by all signatories hereto. This Contract may only be amended, </w:t>
      </w:r>
      <w:proofErr w:type="gramStart"/>
      <w:r w:rsidRPr="006E4F58">
        <w:rPr>
          <w:rFonts w:ascii="Times New Roman" w:eastAsia="Times New Roman" w:hAnsi="Times New Roman" w:cs="Times New Roman"/>
        </w:rPr>
        <w:t>supplemented</w:t>
      </w:r>
      <w:proofErr w:type="gramEnd"/>
      <w:r w:rsidRPr="006E4F58">
        <w:rPr>
          <w:rFonts w:ascii="Times New Roman" w:eastAsia="Times New Roman" w:hAnsi="Times New Roman" w:cs="Times New Roman"/>
        </w:rPr>
        <w:t xml:space="preserve"> or modified by a written document executed in the same manner as this Contract. </w:t>
      </w:r>
    </w:p>
    <w:p w14:paraId="172A120A" w14:textId="77777777" w:rsidR="006E4F58" w:rsidRPr="006E4F58" w:rsidRDefault="006E4F58" w:rsidP="006E4F58">
      <w:pPr>
        <w:spacing w:after="0" w:line="240" w:lineRule="auto"/>
        <w:rPr>
          <w:rFonts w:ascii="Times New Roman" w:eastAsia="Times New Roman" w:hAnsi="Times New Roman" w:cs="Times New Roman"/>
        </w:rPr>
      </w:pPr>
    </w:p>
    <w:p w14:paraId="172A120B"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10.  Compliance with Laws. </w:t>
      </w:r>
    </w:p>
    <w:p w14:paraId="172A12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shall comply with all applicable federal, state, and local laws, rules, regulations, and ordinances, and all provisions required thereby to be included herein are hereby incorporated by reference. The enactment or modification of any applicable state or federal statute or the promulgation of rules or regulations thereunder after execution of this Contract shall be reviewed by the State and the Contractor to determine whether the provisions of this Contract require formal modification.</w:t>
      </w:r>
    </w:p>
    <w:p w14:paraId="172A120D" w14:textId="77777777" w:rsidR="006E4F58" w:rsidRPr="006E4F58" w:rsidRDefault="006E4F58" w:rsidP="006E4F58">
      <w:pPr>
        <w:spacing w:after="0" w:line="240" w:lineRule="auto"/>
        <w:rPr>
          <w:rFonts w:ascii="Times New Roman" w:eastAsia="Times New Roman" w:hAnsi="Times New Roman" w:cs="Times New Roman"/>
        </w:rPr>
      </w:pPr>
    </w:p>
    <w:p w14:paraId="172A12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and its agents shall abide by all ethical requirements that apply to persons who have a business relationship with the State as set forth in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4-2-6,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4-2-7, </w:t>
      </w:r>
      <w:r w:rsidRPr="006E4F58">
        <w:rPr>
          <w:rFonts w:ascii="Times New Roman" w:eastAsia="Times New Roman" w:hAnsi="Times New Roman" w:cs="Times New Roman"/>
          <w:i/>
          <w:iCs/>
        </w:rPr>
        <w:t>et seq</w:t>
      </w:r>
      <w:r w:rsidRPr="006E4F58">
        <w:rPr>
          <w:rFonts w:ascii="Times New Roman" w:eastAsia="Times New Roman" w:hAnsi="Times New Roman" w:cs="Times New Roman"/>
        </w:rPr>
        <w:t>. and the regulations promulgated thereunder. </w:t>
      </w:r>
      <w:r w:rsidRPr="006E4F58">
        <w:rPr>
          <w:rFonts w:ascii="Times New Roman" w:eastAsia="Times New Roman" w:hAnsi="Times New Roman" w:cs="Times New Roman"/>
          <w:b/>
          <w:bCs/>
        </w:rPr>
        <w:t xml:space="preserve">If the Contractor has knowledge, or would have acquired knowledge with reasonable inquiry, that a state officer, employee, or special state appointee, as those terms are defined in IC </w:t>
      </w:r>
      <w:r w:rsidR="00960CD4">
        <w:rPr>
          <w:rFonts w:ascii="Times New Roman" w:eastAsia="Times New Roman" w:hAnsi="Times New Roman" w:cs="Times New Roman"/>
          <w:b/>
          <w:bCs/>
        </w:rPr>
        <w:t>§</w:t>
      </w:r>
      <w:r w:rsidR="006F3B5E">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4-2-6-1, has a financial interest in the Contract, the Contractor shall ensure compliance with the disclosure requirements in IC </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4-2-6-10.5</w:t>
      </w:r>
      <w:r w:rsidR="0025187C">
        <w:rPr>
          <w:rFonts w:ascii="Times New Roman" w:eastAsia="Times New Roman" w:hAnsi="Times New Roman" w:cs="Times New Roman"/>
          <w:b/>
          <w:bCs/>
        </w:rPr>
        <w:t xml:space="preserve"> prior to the</w:t>
      </w:r>
      <w:r w:rsidR="00960CD4">
        <w:rPr>
          <w:rFonts w:ascii="Times New Roman" w:eastAsia="Times New Roman" w:hAnsi="Times New Roman" w:cs="Times New Roman"/>
          <w:b/>
          <w:bCs/>
        </w:rPr>
        <w:t xml:space="preserve"> execution of this C</w:t>
      </w:r>
      <w:r w:rsidR="0025187C">
        <w:rPr>
          <w:rFonts w:ascii="Times New Roman" w:eastAsia="Times New Roman" w:hAnsi="Times New Roman" w:cs="Times New Roman"/>
          <w:b/>
          <w:bCs/>
        </w:rPr>
        <w:t>ontract.</w:t>
      </w:r>
      <w:r w:rsidRPr="006E4F58">
        <w:rPr>
          <w:rFonts w:ascii="Times New Roman" w:eastAsia="Times New Roman" w:hAnsi="Times New Roman" w:cs="Times New Roman"/>
          <w:b/>
          <w:bCs/>
        </w:rPr>
        <w:t> </w:t>
      </w:r>
      <w:r w:rsidRPr="006E4F58">
        <w:rPr>
          <w:rFonts w:ascii="Times New Roman" w:eastAsia="Times New Roman" w:hAnsi="Times New Roman" w:cs="Times New Roman"/>
        </w:rPr>
        <w:t xml:space="preserve">If the Contractor is not familiar with these ethical requirements, the Contractor should refer any questions to the Indiana State Ethics </w:t>
      </w:r>
      <w:proofErr w:type="gramStart"/>
      <w:r w:rsidRPr="006E4F58">
        <w:rPr>
          <w:rFonts w:ascii="Times New Roman" w:eastAsia="Times New Roman" w:hAnsi="Times New Roman" w:cs="Times New Roman"/>
        </w:rPr>
        <w:t>Commission, or</w:t>
      </w:r>
      <w:proofErr w:type="gramEnd"/>
      <w:r w:rsidRPr="006E4F58">
        <w:rPr>
          <w:rFonts w:ascii="Times New Roman" w:eastAsia="Times New Roman" w:hAnsi="Times New Roman" w:cs="Times New Roman"/>
        </w:rPr>
        <w:t xml:space="preserve"> visit the Inspector General’s website at </w:t>
      </w:r>
      <w:hyperlink r:id="rId9" w:history="1">
        <w:r w:rsidRPr="006E4F58">
          <w:rPr>
            <w:rFonts w:ascii="Times New Roman" w:eastAsia="Times New Roman" w:hAnsi="Times New Roman" w:cs="Times New Roman"/>
            <w:u w:val="single"/>
          </w:rPr>
          <w:t>http://www.in.gov/ig/</w:t>
        </w:r>
      </w:hyperlink>
      <w:r w:rsidRPr="006E4F58">
        <w:rPr>
          <w:rFonts w:ascii="Times New Roman" w:eastAsia="Times New Roman" w:hAnsi="Times New Roman" w:cs="Times New Roman"/>
        </w:rPr>
        <w:t>. If the Contractor or its agents violate any applicable ethical standards, the State may, in its sole discretion, terminate this Contract immediately upon notice to the Contractor. In addition, the Contractor may be subject to penalties under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4-2-6, 4-2-7, 35-44.1-1-4, and under any other applicable laws.</w:t>
      </w:r>
    </w:p>
    <w:p w14:paraId="172A120F" w14:textId="77777777" w:rsidR="006E4F58" w:rsidRPr="006E4F58" w:rsidRDefault="006E4F58" w:rsidP="006E4F58">
      <w:pPr>
        <w:spacing w:after="0" w:line="240" w:lineRule="auto"/>
        <w:rPr>
          <w:rFonts w:ascii="Times New Roman" w:eastAsia="Times New Roman" w:hAnsi="Times New Roman" w:cs="Times New Roman"/>
        </w:rPr>
      </w:pPr>
    </w:p>
    <w:p w14:paraId="172A12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Contractor certifies by </w:t>
      </w:r>
      <w:proofErr w:type="gramStart"/>
      <w:r w:rsidRPr="006E4F58">
        <w:rPr>
          <w:rFonts w:ascii="Times New Roman" w:eastAsia="Times New Roman" w:hAnsi="Times New Roman" w:cs="Times New Roman"/>
        </w:rPr>
        <w:t>entering into</w:t>
      </w:r>
      <w:proofErr w:type="gramEnd"/>
      <w:r w:rsidRPr="006E4F58">
        <w:rPr>
          <w:rFonts w:ascii="Times New Roman" w:eastAsia="Times New Roman" w:hAnsi="Times New Roman" w:cs="Times New Roman"/>
        </w:rPr>
        <w:t xml:space="preserve"> this Contract that neither it nor its principal(s) is presently in arrears in payment of taxes, permit fees or other statutory, regulatory or judicially required payments to the State of Indiana. The Contractor agrees that any payments currently due to the State of Indiana may be withheld from payments due to the Contractor. Additionally, further work or payments may be withheld, delayed, or denied and/or this Contract suspended until the Contractor is current in its payments and has submitted proof of such payment to the State.  </w:t>
      </w:r>
    </w:p>
    <w:p w14:paraId="172A1211" w14:textId="77777777" w:rsidR="006E4F58" w:rsidRPr="006E4F58" w:rsidRDefault="006E4F58" w:rsidP="006E4F58">
      <w:pPr>
        <w:spacing w:after="0" w:line="240" w:lineRule="auto"/>
        <w:rPr>
          <w:rFonts w:ascii="Times New Roman" w:eastAsia="Times New Roman" w:hAnsi="Times New Roman" w:cs="Times New Roman"/>
        </w:rPr>
      </w:pPr>
    </w:p>
    <w:p w14:paraId="172A121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D.  The Contractor warrants that it has no current, </w:t>
      </w:r>
      <w:proofErr w:type="gramStart"/>
      <w:r w:rsidRPr="006E4F58">
        <w:rPr>
          <w:rFonts w:ascii="Times New Roman" w:eastAsia="Times New Roman" w:hAnsi="Times New Roman" w:cs="Times New Roman"/>
        </w:rPr>
        <w:t>pending</w:t>
      </w:r>
      <w:proofErr w:type="gramEnd"/>
      <w:r w:rsidRPr="006E4F58">
        <w:rPr>
          <w:rFonts w:ascii="Times New Roman" w:eastAsia="Times New Roman" w:hAnsi="Times New Roman" w:cs="Times New Roman"/>
        </w:rPr>
        <w:t xml:space="preserve"> or outstanding criminal, civil, or enforcement actions initiated by the State, and agrees that it will immediately notify the State of any such actions.  During the term of such actions, the Contractor agrees that the State may delay, withhold, or deny work under any supplement, amendment, change order or other contractual device issued pursuant to this Contract.</w:t>
      </w:r>
    </w:p>
    <w:p w14:paraId="172A1213" w14:textId="77777777" w:rsidR="006E4F58" w:rsidRPr="006E4F58" w:rsidRDefault="006E4F58" w:rsidP="006E4F58">
      <w:pPr>
        <w:spacing w:after="0" w:line="240" w:lineRule="auto"/>
        <w:rPr>
          <w:rFonts w:ascii="Times New Roman" w:eastAsia="Times New Roman" w:hAnsi="Times New Roman" w:cs="Times New Roman"/>
        </w:rPr>
      </w:pPr>
    </w:p>
    <w:p w14:paraId="172A121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  If a valid dispute exists as to the Contractor’s liability or guilt in any action initiated by the State or its agencies, and the State decides to delay, withhold, or deny work to the Contractor, the Contractor may request that it be allowed to continue, or receive work, without delay.  The Contractor must submit, in writing, a request for review to the Indiana Department of Administration (IDOA) following the procedures for disputes outlined herein. A determination by IDOA shall be binding on the parties.  Any payments that the State may delay, withhold, deny, or apply under this section shall not be subject to penalty or interest, except as permitted by IC §</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5-17-5.</w:t>
      </w:r>
    </w:p>
    <w:p w14:paraId="172A1215" w14:textId="77777777" w:rsidR="006E4F58" w:rsidRPr="006E4F58" w:rsidRDefault="006E4F58" w:rsidP="006E4F58">
      <w:pPr>
        <w:spacing w:after="0" w:line="240" w:lineRule="auto"/>
        <w:rPr>
          <w:rFonts w:ascii="Times New Roman" w:eastAsia="Times New Roman" w:hAnsi="Times New Roman" w:cs="Times New Roman"/>
        </w:rPr>
      </w:pPr>
    </w:p>
    <w:p w14:paraId="172A121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F.  The Contractor warrants that the Contractor and its subcontractors, if any, shall obtain and maintain all required permits, licenses, registrations, and approvals, and shall comply with all health, safety, and environmental statutes, rules, or regulations in the performance of work activities for the State. Failure to do so may be deemed a material breach of this Contract and grounds for immediate termination and denial of further work with the State. </w:t>
      </w:r>
    </w:p>
    <w:p w14:paraId="172A1217" w14:textId="77777777" w:rsidR="006E4F58" w:rsidRPr="006E4F58" w:rsidRDefault="006E4F58" w:rsidP="006E4F58">
      <w:pPr>
        <w:spacing w:after="0" w:line="240" w:lineRule="auto"/>
        <w:rPr>
          <w:rFonts w:ascii="Times New Roman" w:eastAsia="Times New Roman" w:hAnsi="Times New Roman" w:cs="Times New Roman"/>
        </w:rPr>
      </w:pPr>
    </w:p>
    <w:p w14:paraId="172A121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G.  The Contractor affirms that, if it is an entity described in IC Title 23, it is properly registered and owes no outstanding reports to the Indiana Secretary of State.</w:t>
      </w:r>
    </w:p>
    <w:p w14:paraId="172A1219" w14:textId="77777777" w:rsidR="006E4F58" w:rsidRPr="006E4F58" w:rsidRDefault="006E4F58" w:rsidP="006E4F58">
      <w:pPr>
        <w:spacing w:after="0" w:line="240" w:lineRule="auto"/>
        <w:rPr>
          <w:rFonts w:ascii="Times New Roman" w:eastAsia="Times New Roman" w:hAnsi="Times New Roman" w:cs="Times New Roman"/>
        </w:rPr>
      </w:pPr>
    </w:p>
    <w:p w14:paraId="172A121A" w14:textId="77777777" w:rsidR="006E4F58" w:rsidRPr="006E4F58" w:rsidRDefault="006E4F58" w:rsidP="006E4F58">
      <w:pPr>
        <w:autoSpaceDE w:val="0"/>
        <w:autoSpaceDN w:val="0"/>
        <w:adjustRightInd w:val="0"/>
        <w:spacing w:after="40" w:line="240" w:lineRule="auto"/>
        <w:jc w:val="both"/>
        <w:rPr>
          <w:rFonts w:ascii="Times New Roman" w:eastAsia="Times New Roman" w:hAnsi="Times New Roman" w:cs="Times New Roman"/>
        </w:rPr>
      </w:pPr>
      <w:r w:rsidRPr="006E4F58">
        <w:rPr>
          <w:rFonts w:ascii="Times New Roman" w:eastAsia="Times New Roman" w:hAnsi="Times New Roman" w:cs="Times New Roman"/>
        </w:rPr>
        <w:t xml:space="preserve">H.  </w:t>
      </w:r>
      <w:r w:rsidRPr="006E4F58">
        <w:rPr>
          <w:rFonts w:ascii="Times New Roman" w:eastAsia="Times New Roman" w:hAnsi="Times New Roman" w:cs="Times New Roman"/>
          <w:bCs/>
        </w:rPr>
        <w:t xml:space="preserve">As required by </w:t>
      </w:r>
      <w:r w:rsidRPr="006E4F58">
        <w:rPr>
          <w:rFonts w:ascii="Times New Roman" w:eastAsia="Times New Roman" w:hAnsi="Times New Roman" w:cs="Times New Roman"/>
        </w:rPr>
        <w:t>IC §</w:t>
      </w:r>
      <w:r w:rsidR="003E024F">
        <w:rPr>
          <w:rFonts w:ascii="Times New Roman" w:eastAsia="Times New Roman" w:hAnsi="Times New Roman" w:cs="Times New Roman"/>
        </w:rPr>
        <w:t xml:space="preserve"> </w:t>
      </w:r>
      <w:r w:rsidRPr="006E4F58">
        <w:rPr>
          <w:rFonts w:ascii="Times New Roman" w:eastAsia="Times New Roman" w:hAnsi="Times New Roman" w:cs="Times New Roman"/>
        </w:rPr>
        <w:t>5-22-3-7:</w:t>
      </w:r>
    </w:p>
    <w:p w14:paraId="172A121B" w14:textId="77777777" w:rsidR="006E4F58" w:rsidRPr="006E4F58" w:rsidRDefault="006E4F58" w:rsidP="006E4F58">
      <w:pPr>
        <w:numPr>
          <w:ilvl w:val="0"/>
          <w:numId w:val="5"/>
        </w:numPr>
        <w:autoSpaceDE w:val="0"/>
        <w:autoSpaceDN w:val="0"/>
        <w:adjustRightInd w:val="0"/>
        <w:spacing w:after="80" w:line="240" w:lineRule="auto"/>
        <w:ind w:firstLine="36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w:t>
      </w:r>
    </w:p>
    <w:p w14:paraId="172A121C"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 xml:space="preserve">the Contractor, except for de minimis and nonsystematic violations, has not violated the terms of: </w:t>
      </w:r>
    </w:p>
    <w:p w14:paraId="172A121D"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 xml:space="preserve">IC §24-4.7 [Telephone Solicitation </w:t>
      </w:r>
      <w:proofErr w:type="gramStart"/>
      <w:r w:rsidRPr="006E4F58">
        <w:rPr>
          <w:rFonts w:ascii="Times New Roman" w:eastAsia="Times New Roman" w:hAnsi="Times New Roman" w:cs="Times New Roman"/>
          <w:bCs/>
        </w:rPr>
        <w:t>Of</w:t>
      </w:r>
      <w:proofErr w:type="gramEnd"/>
      <w:r w:rsidRPr="006E4F58">
        <w:rPr>
          <w:rFonts w:ascii="Times New Roman" w:eastAsia="Times New Roman" w:hAnsi="Times New Roman" w:cs="Times New Roman"/>
          <w:bCs/>
        </w:rPr>
        <w:t xml:space="preserve"> Consumers];</w:t>
      </w:r>
    </w:p>
    <w:p w14:paraId="172A121E"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§24-5-12 [</w:t>
      </w:r>
      <w:bookmarkStart w:id="7" w:name="IC24-5-12"/>
      <w:r w:rsidRPr="006E4F58">
        <w:rPr>
          <w:rFonts w:ascii="Times New Roman" w:eastAsia="Times New Roman" w:hAnsi="Times New Roman" w:cs="Times New Roman"/>
        </w:rPr>
        <w:t>Telephone Solicitations</w:t>
      </w:r>
      <w:bookmarkEnd w:id="7"/>
      <w:r w:rsidRPr="006E4F58">
        <w:rPr>
          <w:rFonts w:ascii="Times New Roman" w:eastAsia="Times New Roman" w:hAnsi="Times New Roman" w:cs="Times New Roman"/>
        </w:rPr>
        <w:t>];</w:t>
      </w:r>
      <w:r w:rsidRPr="006E4F58">
        <w:rPr>
          <w:rFonts w:ascii="Times New Roman" w:eastAsia="Times New Roman" w:hAnsi="Times New Roman" w:cs="Times New Roman"/>
          <w:bCs/>
        </w:rPr>
        <w:t xml:space="preserve"> or </w:t>
      </w:r>
    </w:p>
    <w:p w14:paraId="172A121F" w14:textId="77777777" w:rsidR="006E4F58" w:rsidRPr="006E4F58" w:rsidRDefault="006E4F58" w:rsidP="006E4F58">
      <w:pPr>
        <w:numPr>
          <w:ilvl w:val="1"/>
          <w:numId w:val="4"/>
        </w:numPr>
        <w:autoSpaceDE w:val="0"/>
        <w:autoSpaceDN w:val="0"/>
        <w:adjustRightInd w:val="0"/>
        <w:spacing w:after="80" w:line="240" w:lineRule="auto"/>
        <w:ind w:left="2880"/>
        <w:rPr>
          <w:rFonts w:ascii="Times New Roman" w:eastAsia="Times New Roman" w:hAnsi="Times New Roman" w:cs="Times New Roman"/>
        </w:rPr>
      </w:pPr>
      <w:r w:rsidRPr="006E4F58">
        <w:rPr>
          <w:rFonts w:ascii="Times New Roman" w:eastAsia="Times New Roman" w:hAnsi="Times New Roman" w:cs="Times New Roman"/>
          <w:bCs/>
        </w:rPr>
        <w:t>IC §24-5-14 [</w:t>
      </w:r>
      <w:bookmarkStart w:id="8" w:name="IC24-5-14"/>
      <w:r w:rsidRPr="006E4F58">
        <w:rPr>
          <w:rFonts w:ascii="Times New Roman" w:eastAsia="Times New Roman" w:hAnsi="Times New Roman" w:cs="Times New Roman"/>
        </w:rPr>
        <w:t>Regulation of Automatic Dialing Machines</w:t>
      </w:r>
      <w:bookmarkEnd w:id="8"/>
      <w:proofErr w:type="gramStart"/>
      <w:r w:rsidRPr="006E4F58">
        <w:rPr>
          <w:rFonts w:ascii="Times New Roman" w:eastAsia="Times New Roman" w:hAnsi="Times New Roman" w:cs="Times New Roman"/>
        </w:rPr>
        <w:t>];</w:t>
      </w:r>
      <w:proofErr w:type="gramEnd"/>
      <w:r w:rsidRPr="006E4F58">
        <w:rPr>
          <w:rFonts w:ascii="Times New Roman" w:eastAsia="Times New Roman" w:hAnsi="Times New Roman" w:cs="Times New Roman"/>
          <w:bCs/>
        </w:rPr>
        <w:t xml:space="preserve"> </w:t>
      </w:r>
    </w:p>
    <w:p w14:paraId="172A1220"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bCs/>
        </w:rPr>
      </w:pPr>
      <w:r w:rsidRPr="006E4F58">
        <w:rPr>
          <w:rFonts w:ascii="Times New Roman" w:eastAsia="Times New Roman" w:hAnsi="Times New Roman" w:cs="Times New Roman"/>
          <w:bCs/>
        </w:rPr>
        <w:t>in the previous three hundred sixty-five (365) days, even if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 xml:space="preserve">24-4.7 is preempted by federal law; and </w:t>
      </w:r>
    </w:p>
    <w:p w14:paraId="172A1221" w14:textId="77777777" w:rsidR="006E4F58" w:rsidRPr="006E4F58" w:rsidRDefault="006E4F58" w:rsidP="006E4F58">
      <w:pPr>
        <w:autoSpaceDE w:val="0"/>
        <w:autoSpaceDN w:val="0"/>
        <w:adjustRightInd w:val="0"/>
        <w:spacing w:after="80" w:line="240" w:lineRule="auto"/>
        <w:ind w:left="1800"/>
        <w:rPr>
          <w:rFonts w:ascii="Times New Roman" w:eastAsia="Times New Roman" w:hAnsi="Times New Roman" w:cs="Times New Roman"/>
        </w:rPr>
      </w:pPr>
      <w:r w:rsidRPr="006E4F58">
        <w:rPr>
          <w:rFonts w:ascii="Times New Roman" w:eastAsia="Times New Roman" w:hAnsi="Times New Roman" w:cs="Times New Roman"/>
          <w:bCs/>
        </w:rPr>
        <w:t>(B)</w:t>
      </w:r>
      <w:r w:rsidRPr="006E4F58">
        <w:rPr>
          <w:rFonts w:ascii="Times New Roman" w:eastAsia="Times New Roman" w:hAnsi="Times New Roman" w:cs="Times New Roman"/>
          <w:bCs/>
        </w:rPr>
        <w:tab/>
        <w:t>the Contractor will not violate the terms of IC §</w:t>
      </w:r>
      <w:r w:rsidR="003E024F">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2" w14:textId="77777777" w:rsidR="006E4F58" w:rsidRPr="006E4F58" w:rsidRDefault="006E4F58" w:rsidP="006E4F58">
      <w:pPr>
        <w:numPr>
          <w:ilvl w:val="0"/>
          <w:numId w:val="5"/>
        </w:numPr>
        <w:autoSpaceDE w:val="0"/>
        <w:autoSpaceDN w:val="0"/>
        <w:adjustRightInd w:val="0"/>
        <w:spacing w:after="80" w:line="240" w:lineRule="auto"/>
        <w:ind w:left="1440"/>
        <w:rPr>
          <w:rFonts w:ascii="Times New Roman" w:eastAsia="Times New Roman" w:hAnsi="Times New Roman" w:cs="Times New Roman"/>
        </w:rPr>
      </w:pPr>
      <w:r w:rsidRPr="006E4F58">
        <w:rPr>
          <w:rFonts w:ascii="Times New Roman" w:eastAsia="Times New Roman" w:hAnsi="Times New Roman" w:cs="Times New Roman"/>
          <w:bCs/>
        </w:rPr>
        <w:t xml:space="preserve">The Contractor and any principals of the Contractor certify that an affiliate or principal of the Contractor and any agent acting on behalf of the Contractor or on behalf of an affiliate or principal of the Contractor, except for de minimis and nonsystematic violations, </w:t>
      </w:r>
    </w:p>
    <w:p w14:paraId="172A1223" w14:textId="77777777" w:rsidR="006E4F58" w:rsidRPr="006E4F58" w:rsidRDefault="006E4F58" w:rsidP="006E4F58">
      <w:pPr>
        <w:autoSpaceDE w:val="0"/>
        <w:autoSpaceDN w:val="0"/>
        <w:adjustRightInd w:val="0"/>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(A)</w:t>
      </w:r>
      <w:r w:rsidRPr="006E4F58">
        <w:rPr>
          <w:rFonts w:ascii="Times New Roman" w:eastAsia="Times New Roman" w:hAnsi="Times New Roman" w:cs="Times New Roman"/>
          <w:bCs/>
        </w:rPr>
        <w:tab/>
        <w:t>has not violated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in the previous three hundred sixty-five (365) days, even if IC §24-4.7 is preempted by federal law; and</w:t>
      </w:r>
    </w:p>
    <w:p w14:paraId="172A1224" w14:textId="77777777" w:rsidR="006E4F58" w:rsidRPr="006E4F58" w:rsidRDefault="006E4F58" w:rsidP="006E4F58">
      <w:pPr>
        <w:spacing w:after="80" w:line="240" w:lineRule="auto"/>
        <w:ind w:left="2160" w:hanging="360"/>
        <w:rPr>
          <w:rFonts w:ascii="Times New Roman" w:eastAsia="Times New Roman" w:hAnsi="Times New Roman" w:cs="Times New Roman"/>
          <w:bCs/>
        </w:rPr>
      </w:pPr>
      <w:r w:rsidRPr="006E4F58">
        <w:rPr>
          <w:rFonts w:ascii="Times New Roman" w:eastAsia="Times New Roman" w:hAnsi="Times New Roman" w:cs="Times New Roman"/>
          <w:bCs/>
        </w:rPr>
        <w:t>(B) will not violate the terms of IC §</w:t>
      </w:r>
      <w:r w:rsidR="00D515C5">
        <w:rPr>
          <w:rFonts w:ascii="Times New Roman" w:eastAsia="Times New Roman" w:hAnsi="Times New Roman" w:cs="Times New Roman"/>
          <w:bCs/>
        </w:rPr>
        <w:t xml:space="preserve"> </w:t>
      </w:r>
      <w:r w:rsidRPr="006E4F58">
        <w:rPr>
          <w:rFonts w:ascii="Times New Roman" w:eastAsia="Times New Roman" w:hAnsi="Times New Roman" w:cs="Times New Roman"/>
          <w:bCs/>
        </w:rPr>
        <w:t>24-4.7 for the duration of the Contract, even if IC §24-4.7 is preempted by federal law.</w:t>
      </w:r>
    </w:p>
    <w:p w14:paraId="172A1225" w14:textId="77777777" w:rsidR="006E4F58" w:rsidRPr="006E4F58" w:rsidRDefault="006E4F58" w:rsidP="006E4F58">
      <w:pPr>
        <w:spacing w:after="0" w:line="240" w:lineRule="auto"/>
        <w:rPr>
          <w:rFonts w:ascii="Times New Roman" w:eastAsia="Times New Roman" w:hAnsi="Times New Roman" w:cs="Times New Roman"/>
        </w:rPr>
      </w:pPr>
    </w:p>
    <w:p w14:paraId="172A1226" w14:textId="2277C731"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11. Condition of Payment</w:t>
      </w:r>
      <w:r w:rsidRPr="006E4F58">
        <w:rPr>
          <w:rFonts w:ascii="Times New Roman" w:eastAsia="Times New Roman" w:hAnsi="Times New Roman" w:cs="Times New Roman"/>
        </w:rPr>
        <w:t xml:space="preserve">.  All services provided by the Contractor under this Contract must be performed </w:t>
      </w:r>
      <w:del w:id="9" w:author="Author">
        <w:r w:rsidRPr="006E4F58" w:rsidDel="00B54B98">
          <w:rPr>
            <w:rFonts w:ascii="Times New Roman" w:eastAsia="Times New Roman" w:hAnsi="Times New Roman" w:cs="Times New Roman"/>
          </w:rPr>
          <w:delText xml:space="preserve">to the State’s reasonable satisfaction, as determined at the discretion of the undersigned State representative </w:delText>
        </w:r>
      </w:del>
      <w:r w:rsidRPr="006E4F58">
        <w:rPr>
          <w:rFonts w:ascii="Times New Roman" w:eastAsia="Times New Roman" w:hAnsi="Times New Roman" w:cs="Times New Roman"/>
        </w:rPr>
        <w:t xml:space="preserve">and in accordance with all applicable federal, state, local laws, ordinances, rules and regulations. The State shall not be required to pay for work found to be </w:t>
      </w:r>
      <w:del w:id="10" w:author="Author">
        <w:r w:rsidRPr="006E4F58" w:rsidDel="00B54B98">
          <w:rPr>
            <w:rFonts w:ascii="Times New Roman" w:eastAsia="Times New Roman" w:hAnsi="Times New Roman" w:cs="Times New Roman"/>
          </w:rPr>
          <w:delText xml:space="preserve">unsatisfactory, </w:delText>
        </w:r>
      </w:del>
      <w:r w:rsidRPr="006E4F58">
        <w:rPr>
          <w:rFonts w:ascii="Times New Roman" w:eastAsia="Times New Roman" w:hAnsi="Times New Roman" w:cs="Times New Roman"/>
        </w:rPr>
        <w:t xml:space="preserve">inconsistent with this Contract </w:t>
      </w:r>
      <w:r w:rsidR="00105774">
        <w:rPr>
          <w:rFonts w:ascii="Times New Roman" w:eastAsia="Times New Roman" w:hAnsi="Times New Roman" w:cs="Times New Roman"/>
        </w:rPr>
        <w:t>or performed in violation of any</w:t>
      </w:r>
      <w:r w:rsidRPr="006E4F58">
        <w:rPr>
          <w:rFonts w:ascii="Times New Roman" w:eastAsia="Times New Roman" w:hAnsi="Times New Roman" w:cs="Times New Roman"/>
        </w:rPr>
        <w:t xml:space="preserve"> federal, </w:t>
      </w:r>
      <w:proofErr w:type="gramStart"/>
      <w:r w:rsidRPr="006E4F58">
        <w:rPr>
          <w:rFonts w:ascii="Times New Roman" w:eastAsia="Times New Roman" w:hAnsi="Times New Roman" w:cs="Times New Roman"/>
        </w:rPr>
        <w:t>state</w:t>
      </w:r>
      <w:proofErr w:type="gramEnd"/>
      <w:r w:rsidRPr="006E4F58">
        <w:rPr>
          <w:rFonts w:ascii="Times New Roman" w:eastAsia="Times New Roman" w:hAnsi="Times New Roman" w:cs="Times New Roman"/>
        </w:rPr>
        <w:t xml:space="preserve"> or local statute, ordinance, rule or regulation.</w:t>
      </w:r>
    </w:p>
    <w:p w14:paraId="172A1227" w14:textId="77777777" w:rsidR="006E4F58" w:rsidRPr="006E4F58" w:rsidRDefault="006E4F58" w:rsidP="006E4F58">
      <w:pPr>
        <w:spacing w:after="0" w:line="240" w:lineRule="auto"/>
        <w:rPr>
          <w:rFonts w:ascii="Times New Roman" w:eastAsia="Times New Roman" w:hAnsi="Times New Roman" w:cs="Times New Roman"/>
        </w:rPr>
      </w:pPr>
    </w:p>
    <w:p w14:paraId="172A122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12.  Confidentiality of State Information</w:t>
      </w:r>
      <w:r w:rsidRPr="006E4F58">
        <w:rPr>
          <w:rFonts w:ascii="Times New Roman" w:eastAsia="Times New Roman" w:hAnsi="Times New Roman" w:cs="Times New Roman"/>
        </w:rPr>
        <w:t xml:space="preserve">.  The Contractor understands and agrees that data, materials, and information disclosed to the Contractor may contain confidential and protected information. The Contractor covenants that data, material, and information gathered, based </w:t>
      </w:r>
      <w:proofErr w:type="gramStart"/>
      <w:r w:rsidRPr="006E4F58">
        <w:rPr>
          <w:rFonts w:ascii="Times New Roman" w:eastAsia="Times New Roman" w:hAnsi="Times New Roman" w:cs="Times New Roman"/>
        </w:rPr>
        <w:t>upon</w:t>
      </w:r>
      <w:proofErr w:type="gramEnd"/>
      <w:r w:rsidRPr="006E4F58">
        <w:rPr>
          <w:rFonts w:ascii="Times New Roman" w:eastAsia="Times New Roman" w:hAnsi="Times New Roman" w:cs="Times New Roman"/>
        </w:rPr>
        <w:t xml:space="preserve"> or disclosed to the Contractor for the purpose of this Contract will not be disclosed to or discussed with third parties without the prior written consent of the State.</w:t>
      </w:r>
    </w:p>
    <w:p w14:paraId="172A1229" w14:textId="77777777" w:rsidR="006E4F58" w:rsidRPr="006E4F58" w:rsidRDefault="006E4F58" w:rsidP="006E4F58">
      <w:pPr>
        <w:spacing w:after="0" w:line="240" w:lineRule="auto"/>
        <w:rPr>
          <w:rFonts w:ascii="Times New Roman" w:eastAsia="Times New Roman" w:hAnsi="Times New Roman" w:cs="Times New Roman"/>
        </w:rPr>
      </w:pPr>
    </w:p>
    <w:p w14:paraId="172A122A" w14:textId="64B513E8"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The parties acknowledge that the services to be performed by Contractor for the State under this Contract may require or allow access to data, materials, and information containing Social Security numbers maintained by the State in its computer system or other records. In addition to the covenant made above in this section and pursuant to 10 IAC 5-3-1(4), the Contractor and the State agree to comply with the provisions of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4-1-10 and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4-1-11</w:t>
      </w:r>
      <w:del w:id="11" w:author="Author">
        <w:r w:rsidRPr="006E4F58" w:rsidDel="00B54B98">
          <w:rPr>
            <w:rFonts w:ascii="Times New Roman" w:eastAsia="Times New Roman" w:hAnsi="Times New Roman" w:cs="Times New Roman"/>
          </w:rPr>
          <w:delText>.  If any Social Security number(s) is/are disclosed by Contractor, Contractor agrees to pay the cost of the notice of disclosure of a breach of the security of the system in addition to any other claims and expenses for which it is liable under the terms of this contract.</w:delText>
        </w:r>
      </w:del>
    </w:p>
    <w:p w14:paraId="172A122B" w14:textId="77777777" w:rsidR="006E4F58" w:rsidRPr="006E4F58" w:rsidRDefault="006E4F58" w:rsidP="006E4F58">
      <w:pPr>
        <w:spacing w:after="0" w:line="240" w:lineRule="auto"/>
        <w:rPr>
          <w:rFonts w:ascii="Times New Roman" w:eastAsia="Times New Roman" w:hAnsi="Times New Roman" w:cs="Times New Roman"/>
        </w:rPr>
      </w:pPr>
    </w:p>
    <w:p w14:paraId="172A122C"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lastRenderedPageBreak/>
        <w:t xml:space="preserve">13.  Continuity of Services.   </w:t>
      </w:r>
    </w:p>
    <w:p w14:paraId="172A122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The Contractor recognizes that the service(s) to be performed under this Contract are vital to the State and must be continued without interruption and that, upon Contract expiration, a successor, either the State or another contractor, may continue them.  The Contractor agrees to:</w:t>
      </w:r>
    </w:p>
    <w:p w14:paraId="172A122E" w14:textId="77777777" w:rsidR="006E4F58" w:rsidRPr="007412B2" w:rsidRDefault="006E4F58" w:rsidP="007412B2">
      <w:pPr>
        <w:pStyle w:val="ListParagraph"/>
        <w:numPr>
          <w:ilvl w:val="0"/>
          <w:numId w:val="6"/>
        </w:numPr>
        <w:spacing w:after="0" w:line="240" w:lineRule="auto"/>
        <w:rPr>
          <w:rFonts w:ascii="Times New Roman" w:eastAsia="Times New Roman" w:hAnsi="Times New Roman" w:cs="Times New Roman"/>
        </w:rPr>
      </w:pPr>
      <w:bookmarkStart w:id="12" w:name="_Toc236554569"/>
      <w:r w:rsidRPr="007412B2">
        <w:rPr>
          <w:rFonts w:ascii="Times New Roman" w:eastAsia="Times New Roman" w:hAnsi="Times New Roman" w:cs="Times New Roman"/>
        </w:rPr>
        <w:t>Furnish phase-in training; and</w:t>
      </w:r>
      <w:bookmarkEnd w:id="12"/>
    </w:p>
    <w:p w14:paraId="172A122F" w14:textId="36794F12" w:rsidR="006E4F58" w:rsidRPr="007412B2" w:rsidRDefault="006E4F58" w:rsidP="007412B2">
      <w:pPr>
        <w:pStyle w:val="ListParagraph"/>
        <w:numPr>
          <w:ilvl w:val="0"/>
          <w:numId w:val="6"/>
        </w:numPr>
        <w:spacing w:after="0" w:line="240" w:lineRule="auto"/>
        <w:ind w:right="-360"/>
        <w:rPr>
          <w:rFonts w:ascii="Times New Roman" w:eastAsia="Times New Roman" w:hAnsi="Times New Roman" w:cs="Times New Roman"/>
        </w:rPr>
      </w:pPr>
      <w:r w:rsidRPr="007412B2">
        <w:rPr>
          <w:rFonts w:ascii="Times New Roman" w:eastAsia="Times New Roman" w:hAnsi="Times New Roman" w:cs="Times New Roman"/>
        </w:rPr>
        <w:t xml:space="preserve">Exercise </w:t>
      </w:r>
      <w:ins w:id="13" w:author="Author">
        <w:r w:rsidR="00B54B98">
          <w:rPr>
            <w:rFonts w:ascii="Times New Roman" w:eastAsia="Times New Roman" w:hAnsi="Times New Roman" w:cs="Times New Roman"/>
          </w:rPr>
          <w:t xml:space="preserve">commercially reasonable </w:t>
        </w:r>
      </w:ins>
      <w:del w:id="14" w:author="Author">
        <w:r w:rsidRPr="007412B2" w:rsidDel="00B54B98">
          <w:rPr>
            <w:rFonts w:ascii="Times New Roman" w:eastAsia="Times New Roman" w:hAnsi="Times New Roman" w:cs="Times New Roman"/>
          </w:rPr>
          <w:delText xml:space="preserve">its best </w:delText>
        </w:r>
      </w:del>
      <w:r w:rsidRPr="007412B2">
        <w:rPr>
          <w:rFonts w:ascii="Times New Roman" w:eastAsia="Times New Roman" w:hAnsi="Times New Roman" w:cs="Times New Roman"/>
        </w:rPr>
        <w:t xml:space="preserve">efforts and cooperation to </w:t>
      </w:r>
      <w:proofErr w:type="gramStart"/>
      <w:r w:rsidRPr="007412B2">
        <w:rPr>
          <w:rFonts w:ascii="Times New Roman" w:eastAsia="Times New Roman" w:hAnsi="Times New Roman" w:cs="Times New Roman"/>
        </w:rPr>
        <w:t>effect</w:t>
      </w:r>
      <w:proofErr w:type="gramEnd"/>
      <w:r w:rsidRPr="007412B2">
        <w:rPr>
          <w:rFonts w:ascii="Times New Roman" w:eastAsia="Times New Roman" w:hAnsi="Times New Roman" w:cs="Times New Roman"/>
        </w:rPr>
        <w:t xml:space="preserve"> an orderly and efficient transition to a successor.</w:t>
      </w:r>
    </w:p>
    <w:p w14:paraId="172A1230" w14:textId="77777777" w:rsidR="006E4F58" w:rsidRPr="006E4F58" w:rsidRDefault="006E4F58" w:rsidP="006E4F58">
      <w:pPr>
        <w:spacing w:after="0" w:line="240" w:lineRule="auto"/>
        <w:rPr>
          <w:rFonts w:ascii="Times New Roman" w:eastAsia="Times New Roman" w:hAnsi="Times New Roman" w:cs="Times New Roman"/>
        </w:rPr>
      </w:pPr>
    </w:p>
    <w:p w14:paraId="172A123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shall, upon the State's written notice:</w:t>
      </w:r>
    </w:p>
    <w:p w14:paraId="172A1232"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Furnish phase-in, phase-out services for up to sixty (60) days after this Contract expires; and</w:t>
      </w:r>
    </w:p>
    <w:p w14:paraId="172A1233" w14:textId="77777777" w:rsidR="006E4F58" w:rsidRPr="006E4F58" w:rsidRDefault="006E4F58" w:rsidP="00260DA0">
      <w:pPr>
        <w:numPr>
          <w:ilvl w:val="0"/>
          <w:numId w:val="2"/>
        </w:numPr>
        <w:tabs>
          <w:tab w:val="clear" w:pos="360"/>
        </w:tabs>
        <w:spacing w:after="0" w:line="240" w:lineRule="auto"/>
        <w:ind w:left="1260"/>
        <w:rPr>
          <w:rFonts w:ascii="Times New Roman" w:eastAsia="Times New Roman" w:hAnsi="Times New Roman" w:cs="Times New Roman"/>
        </w:rPr>
      </w:pPr>
      <w:r w:rsidRPr="006E4F58">
        <w:rPr>
          <w:rFonts w:ascii="Times New Roman" w:eastAsia="Times New Roman" w:hAnsi="Times New Roman" w:cs="Times New Roman"/>
        </w:rPr>
        <w:t xml:space="preserve">Negotiate in good faith a plan with a successor to determine the nature and extent of phase-in, phase-out services required. The plan shall specify a training program and a date for transferring responsibilities for each division of work described in the </w:t>
      </w:r>
      <w:proofErr w:type="gramStart"/>
      <w:r w:rsidRPr="006E4F58">
        <w:rPr>
          <w:rFonts w:ascii="Times New Roman" w:eastAsia="Times New Roman" w:hAnsi="Times New Roman" w:cs="Times New Roman"/>
        </w:rPr>
        <w:t>plan, and</w:t>
      </w:r>
      <w:proofErr w:type="gramEnd"/>
      <w:r w:rsidRPr="006E4F58">
        <w:rPr>
          <w:rFonts w:ascii="Times New Roman" w:eastAsia="Times New Roman" w:hAnsi="Times New Roman" w:cs="Times New Roman"/>
        </w:rPr>
        <w:t xml:space="preserve"> shall be subject to the State's approval. The Contractor shall provide sufficient experienced personnel during the phase-in, phase-out period to ensure that the services called for by this Contract are maintained at the required level of proficiency.</w:t>
      </w:r>
    </w:p>
    <w:p w14:paraId="172A1234" w14:textId="77777777" w:rsidR="006E4F58" w:rsidRPr="006E4F58" w:rsidRDefault="006E4F58" w:rsidP="006E4F58">
      <w:pPr>
        <w:spacing w:after="0" w:line="240" w:lineRule="auto"/>
        <w:rPr>
          <w:rFonts w:ascii="Times New Roman" w:eastAsia="Times New Roman" w:hAnsi="Times New Roman" w:cs="Times New Roman"/>
        </w:rPr>
      </w:pPr>
    </w:p>
    <w:p w14:paraId="172A123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C.  The Contractor shall allow as many personnel as practicable to remain on the job to help the successor maintain the continuity and consistency of the services required by this Contract. The Contractor also shall disclose necessary personnel records and allow the successor to conduct on-site interviews with these employees. If selected employees are agreeable to the change, the Contractor shall release them at a mutually agreeable date and negotiate transfer of their earned fringe benefits to the successor.</w:t>
      </w:r>
    </w:p>
    <w:p w14:paraId="172A1236" w14:textId="77777777" w:rsidR="006E4F58" w:rsidRPr="006E4F58" w:rsidRDefault="006E4F58" w:rsidP="006E4F58">
      <w:pPr>
        <w:spacing w:after="0" w:line="240" w:lineRule="auto"/>
        <w:rPr>
          <w:rFonts w:ascii="Times New Roman" w:eastAsia="Times New Roman" w:hAnsi="Times New Roman" w:cs="Times New Roman"/>
        </w:rPr>
      </w:pPr>
    </w:p>
    <w:p w14:paraId="172A123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D.  The Contractor shall be reimbursed for all reasonable phase-in, phase-out costs (i.e., costs incurred within the agreed period after contract expiration that result from phase-in, phase-out operations).</w:t>
      </w:r>
    </w:p>
    <w:p w14:paraId="172A1238" w14:textId="77777777" w:rsidR="006E4F58" w:rsidRPr="006E4F58" w:rsidRDefault="006E4F58" w:rsidP="006E4F58">
      <w:pPr>
        <w:spacing w:after="0" w:line="240" w:lineRule="auto"/>
        <w:rPr>
          <w:rFonts w:ascii="Times New Roman" w:eastAsia="Times New Roman" w:hAnsi="Times New Roman" w:cs="Times New Roman"/>
          <w:b/>
        </w:rPr>
      </w:pPr>
    </w:p>
    <w:p w14:paraId="172A1239"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 xml:space="preserve">14.  Debarment and Suspension. </w:t>
      </w:r>
    </w:p>
    <w:p w14:paraId="172A123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A.  The Contractor certifies by </w:t>
      </w:r>
      <w:proofErr w:type="gramStart"/>
      <w:r w:rsidRPr="006E4F58">
        <w:rPr>
          <w:rFonts w:ascii="Times New Roman" w:eastAsia="Times New Roman" w:hAnsi="Times New Roman" w:cs="Times New Roman"/>
        </w:rPr>
        <w:t>entering into</w:t>
      </w:r>
      <w:proofErr w:type="gramEnd"/>
      <w:r w:rsidRPr="006E4F58">
        <w:rPr>
          <w:rFonts w:ascii="Times New Roman" w:eastAsia="Times New Roman" w:hAnsi="Times New Roman" w:cs="Times New Roman"/>
        </w:rPr>
        <w:t xml:space="preserve"> this Contract that neither it nor its principals nor any of its subcontractors are presently debarred, suspended, proposed for debarment, declared ineligible or voluntarily excluded from entering into this Contract by any federal agency or by any department, agency or political subdivision of the State of Indiana. The term “principal” for purposes of this Contract means an officer, director, owner, partner, key employee or other person with primary management or supervisory responsibilities, or a person who has a critical influence on or substantive control over the operations of the Contractor.</w:t>
      </w:r>
    </w:p>
    <w:p w14:paraId="172A123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3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The Contractor certifies that it has verified the state and federal suspension and debarment status for all subcontractors receiving funds under this Contract and shall be solely responsible for any recoupment, penalties or costs that might arise from use of a suspended or debarred subcontractor. The Contractor shall immediately notify the State if any subcontractor becomes debarred or suspended, and shall, at the State’s request, take all steps required by the State to terminate its contractual relationship with the subcontractor for work to be performed under this Contract.</w:t>
      </w:r>
    </w:p>
    <w:p w14:paraId="172A123D" w14:textId="77777777" w:rsidR="006E4F58" w:rsidRPr="006E4F58" w:rsidRDefault="006E4F58" w:rsidP="006E4F58">
      <w:pPr>
        <w:spacing w:after="0" w:line="240" w:lineRule="auto"/>
        <w:rPr>
          <w:rFonts w:ascii="Times New Roman" w:eastAsia="Times New Roman" w:hAnsi="Times New Roman" w:cs="Times New Roman"/>
        </w:rPr>
      </w:pPr>
    </w:p>
    <w:p w14:paraId="172A123E" w14:textId="125FE7DF"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15.  Default by State</w:t>
      </w:r>
      <w:r w:rsidRPr="006E4F58">
        <w:rPr>
          <w:rFonts w:ascii="Times New Roman" w:eastAsia="Times New Roman" w:hAnsi="Times New Roman" w:cs="Times New Roman"/>
        </w:rPr>
        <w:t xml:space="preserve">.  If the State, </w:t>
      </w:r>
      <w:ins w:id="15" w:author="Author">
        <w:r w:rsidR="00B54B98">
          <w:rPr>
            <w:rFonts w:ascii="Times New Roman" w:eastAsia="Times New Roman" w:hAnsi="Times New Roman" w:cs="Times New Roman"/>
          </w:rPr>
          <w:t xml:space="preserve">thirty (30) </w:t>
        </w:r>
      </w:ins>
      <w:del w:id="16" w:author="Author">
        <w:r w:rsidRPr="006E4F58" w:rsidDel="00B54B98">
          <w:rPr>
            <w:rFonts w:ascii="Times New Roman" w:eastAsia="Times New Roman" w:hAnsi="Times New Roman" w:cs="Times New Roman"/>
          </w:rPr>
          <w:delText xml:space="preserve">sixty (60) </w:delText>
        </w:r>
      </w:del>
      <w:r w:rsidRPr="006E4F58">
        <w:rPr>
          <w:rFonts w:ascii="Times New Roman" w:eastAsia="Times New Roman" w:hAnsi="Times New Roman" w:cs="Times New Roman"/>
        </w:rPr>
        <w:t>days after receipt of written notice, fails to correct or cure any material breach of this Contract, the Contractor may cancel and terminate this Contract and institute measures to collect monies due up to and including the date of termination.</w:t>
      </w:r>
    </w:p>
    <w:p w14:paraId="172A123F" w14:textId="77777777" w:rsidR="006E4F58" w:rsidRDefault="006E4F58" w:rsidP="006E4F58">
      <w:pPr>
        <w:spacing w:after="0" w:line="240" w:lineRule="auto"/>
        <w:rPr>
          <w:rFonts w:ascii="Times New Roman" w:eastAsia="Times New Roman" w:hAnsi="Times New Roman" w:cs="Times New Roman"/>
          <w:b/>
        </w:rPr>
      </w:pPr>
    </w:p>
    <w:p w14:paraId="172A1240"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16.  Disputes.</w:t>
      </w:r>
    </w:p>
    <w:p w14:paraId="172A1241" w14:textId="77777777" w:rsidR="006E4F58" w:rsidRPr="006E4F58" w:rsidRDefault="00105774"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A.  Should any disputes</w:t>
      </w:r>
      <w:r w:rsidR="006E4F58" w:rsidRPr="006E4F58">
        <w:rPr>
          <w:rFonts w:ascii="Times New Roman" w:eastAsia="Times New Roman" w:hAnsi="Times New Roman" w:cs="Times New Roman"/>
        </w:rPr>
        <w:t xml:space="preserve"> arise with respect to this Contract, the Contractor and the State agree to act immediately to resolve such disputes. Time is of the essence in the resolution of disputes.  </w:t>
      </w:r>
    </w:p>
    <w:p w14:paraId="172A1242" w14:textId="77777777" w:rsidR="006E4F58" w:rsidRPr="006E4F58" w:rsidRDefault="006E4F58" w:rsidP="006E4F58">
      <w:pPr>
        <w:spacing w:after="0" w:line="240" w:lineRule="auto"/>
        <w:rPr>
          <w:rFonts w:ascii="Times New Roman" w:eastAsia="Times New Roman" w:hAnsi="Times New Roman" w:cs="Times New Roman"/>
        </w:rPr>
      </w:pPr>
    </w:p>
    <w:p w14:paraId="172A124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 xml:space="preserve">B.  The Contractor agrees </w:t>
      </w:r>
      <w:proofErr w:type="gramStart"/>
      <w:r w:rsidRPr="006E4F58">
        <w:rPr>
          <w:rFonts w:ascii="Times New Roman" w:eastAsia="Times New Roman" w:hAnsi="Times New Roman" w:cs="Times New Roman"/>
        </w:rPr>
        <w:t>that,</w:t>
      </w:r>
      <w:proofErr w:type="gramEnd"/>
      <w:r w:rsidRPr="006E4F58">
        <w:rPr>
          <w:rFonts w:ascii="Times New Roman" w:eastAsia="Times New Roman" w:hAnsi="Times New Roman" w:cs="Times New Roman"/>
        </w:rPr>
        <w:t xml:space="preserve"> the existence of a dispute notwithstanding, it will continue without delay to carry out all of its responsibilities under this Contract that are not affected by the dispute. Should the Contractor fail to continue to perform its responsibilities regarding all non-disputed work, without delay, any additional costs incurred by the State or the Contractor </w:t>
      </w:r>
      <w:proofErr w:type="gramStart"/>
      <w:r w:rsidRPr="006E4F58">
        <w:rPr>
          <w:rFonts w:ascii="Times New Roman" w:eastAsia="Times New Roman" w:hAnsi="Times New Roman" w:cs="Times New Roman"/>
        </w:rPr>
        <w:t>as a result of</w:t>
      </w:r>
      <w:proofErr w:type="gramEnd"/>
      <w:r w:rsidRPr="006E4F58">
        <w:rPr>
          <w:rFonts w:ascii="Times New Roman" w:eastAsia="Times New Roman" w:hAnsi="Times New Roman" w:cs="Times New Roman"/>
        </w:rPr>
        <w:t xml:space="preserve"> such failure to proceed shall be borne by the Contractor, and the Contractor shall make no claim against the State for such costs. </w:t>
      </w:r>
    </w:p>
    <w:p w14:paraId="172A1244" w14:textId="77777777" w:rsidR="009C3620" w:rsidRDefault="009C3620" w:rsidP="009C3620">
      <w:pPr>
        <w:spacing w:after="0" w:line="240" w:lineRule="auto"/>
        <w:rPr>
          <w:rFonts w:ascii="Times New Roman" w:hAnsi="Times New Roman" w:cs="Times New Roman"/>
        </w:rPr>
      </w:pPr>
    </w:p>
    <w:p w14:paraId="172A1245" w14:textId="77777777" w:rsidR="009C3620" w:rsidRPr="009C3620" w:rsidRDefault="009C3620" w:rsidP="009C3620">
      <w:pPr>
        <w:spacing w:after="0" w:line="240" w:lineRule="auto"/>
        <w:rPr>
          <w:rFonts w:ascii="Times New Roman" w:hAnsi="Times New Roman"/>
          <w:color w:val="666666"/>
        </w:rPr>
      </w:pPr>
      <w:r w:rsidRPr="009C3620">
        <w:rPr>
          <w:rFonts w:ascii="Times New Roman" w:hAnsi="Times New Roman" w:cs="Times New Roman"/>
        </w:rPr>
        <w:t>C. If the parties are unable to resolve a contract dispute between them after good faith attempts to do so, a dissatisfied party shall submit the dispute to the Commissioner of the Indiana Department of Administration for resolution.  The dissatisfied party shall give written notice to the Commissioner and the other party.</w:t>
      </w:r>
      <w:r w:rsidR="00D574E0">
        <w:rPr>
          <w:rFonts w:ascii="Times New Roman" w:hAnsi="Times New Roman" w:cs="Times New Roman"/>
        </w:rPr>
        <w:t xml:space="preserve"> </w:t>
      </w:r>
      <w:r w:rsidRPr="009C3620">
        <w:rPr>
          <w:rFonts w:ascii="Times New Roman" w:hAnsi="Times New Roman" w:cs="Times New Roman"/>
        </w:rPr>
        <w:t>The notice shall include</w:t>
      </w:r>
      <w:r w:rsidR="00D574E0">
        <w:rPr>
          <w:rFonts w:ascii="Times New Roman" w:hAnsi="Times New Roman" w:cs="Times New Roman"/>
        </w:rPr>
        <w:t>:</w:t>
      </w:r>
      <w:r w:rsidRPr="009C3620">
        <w:rPr>
          <w:rFonts w:ascii="Times New Roman" w:hAnsi="Times New Roman" w:cs="Times New Roman"/>
        </w:rPr>
        <w:t xml:space="preserve"> (1) a description of the disputed issues, (2) the efforts made to resolve the dispute, and (3) a proposed resolution. The Commissioner shall promptly issue a Notice setting out documents and materials to be submitted to the Commissioner </w:t>
      </w:r>
      <w:proofErr w:type="gramStart"/>
      <w:r w:rsidRPr="009C3620">
        <w:rPr>
          <w:rFonts w:ascii="Times New Roman" w:hAnsi="Times New Roman" w:cs="Times New Roman"/>
        </w:rPr>
        <w:t>in order to</w:t>
      </w:r>
      <w:proofErr w:type="gramEnd"/>
      <w:r w:rsidRPr="009C3620">
        <w:rPr>
          <w:rFonts w:ascii="Times New Roman" w:hAnsi="Times New Roman" w:cs="Times New Roman"/>
        </w:rPr>
        <w:t xml:space="preserve"> resolve the dispute; the Notice may also afford the parties the opportunity to make presentations and enter into further negotiations. Within </w:t>
      </w:r>
      <w:r w:rsidR="00D574E0">
        <w:rPr>
          <w:rFonts w:ascii="Times New Roman" w:hAnsi="Times New Roman" w:cs="Times New Roman"/>
        </w:rPr>
        <w:t>thirty (</w:t>
      </w:r>
      <w:r w:rsidRPr="009C3620">
        <w:rPr>
          <w:rFonts w:ascii="Times New Roman" w:hAnsi="Times New Roman" w:cs="Times New Roman"/>
        </w:rPr>
        <w:t>30</w:t>
      </w:r>
      <w:r w:rsidR="00D574E0">
        <w:rPr>
          <w:rFonts w:ascii="Times New Roman" w:hAnsi="Times New Roman" w:cs="Times New Roman"/>
        </w:rPr>
        <w:t>)</w:t>
      </w:r>
      <w:r w:rsidRPr="009C3620">
        <w:rPr>
          <w:rFonts w:ascii="Times New Roman" w:hAnsi="Times New Roman" w:cs="Times New Roman"/>
        </w:rPr>
        <w:t xml:space="preserve"> business days of the conclusion of the final presentations, the Commissioner shall issue a written decision and furnish it to both parties.  </w:t>
      </w:r>
      <w:r w:rsidRPr="009C3620">
        <w:rPr>
          <w:rFonts w:ascii="Times New Roman" w:eastAsia="Times New Roman" w:hAnsi="Times New Roman" w:cs="Times New Roman"/>
        </w:rPr>
        <w:t>The Commissioner’s decision shall be the final and conclusive administrative decision unless either party serves on the Commissioner and the other party, within ten</w:t>
      </w:r>
      <w:r w:rsidR="00D574E0">
        <w:rPr>
          <w:rFonts w:ascii="Times New Roman" w:eastAsia="Times New Roman" w:hAnsi="Times New Roman" w:cs="Times New Roman"/>
        </w:rPr>
        <w:t xml:space="preserve"> (10)</w:t>
      </w:r>
      <w:r w:rsidRPr="009C3620">
        <w:rPr>
          <w:rFonts w:ascii="Times New Roman" w:eastAsia="Times New Roman" w:hAnsi="Times New Roman" w:cs="Times New Roman"/>
        </w:rPr>
        <w:t xml:space="preserve"> business days after receipt of the Commissioner’s decision, a written request for reconsideration and modification of the written decision. If the Commissioner does not modify the written decision within </w:t>
      </w:r>
      <w:r w:rsidR="00D574E0">
        <w:rPr>
          <w:rFonts w:ascii="Times New Roman" w:eastAsia="Times New Roman" w:hAnsi="Times New Roman" w:cs="Times New Roman"/>
        </w:rPr>
        <w:t>thirty (</w:t>
      </w:r>
      <w:r w:rsidRPr="009C3620">
        <w:rPr>
          <w:rFonts w:ascii="Times New Roman" w:eastAsia="Times New Roman" w:hAnsi="Times New Roman" w:cs="Times New Roman"/>
        </w:rPr>
        <w:t>30</w:t>
      </w:r>
      <w:r w:rsidR="00D574E0">
        <w:rPr>
          <w:rFonts w:ascii="Times New Roman" w:eastAsia="Times New Roman" w:hAnsi="Times New Roman" w:cs="Times New Roman"/>
        </w:rPr>
        <w:t>)</w:t>
      </w:r>
      <w:r w:rsidRPr="009C3620">
        <w:rPr>
          <w:rFonts w:ascii="Times New Roman" w:eastAsia="Times New Roman" w:hAnsi="Times New Roman" w:cs="Times New Roman"/>
        </w:rPr>
        <w:t xml:space="preserve"> business days, either party may take such other action helpful to resolving the dispute, including submitting the dispute to an Indiana court of competent jurisdiction. If the parties accept the Commissioner’s decision, it may be memorialized as a written Amendment to this Contract if appropriate. </w:t>
      </w:r>
    </w:p>
    <w:p w14:paraId="172A1246" w14:textId="77777777" w:rsidR="009C3620" w:rsidRPr="009C3620" w:rsidRDefault="009C3620" w:rsidP="009C3620">
      <w:pPr>
        <w:spacing w:after="0" w:line="240" w:lineRule="auto"/>
        <w:rPr>
          <w:rFonts w:ascii="Times New Roman" w:eastAsia="Times New Roman" w:hAnsi="Times New Roman" w:cs="Times New Roman"/>
        </w:rPr>
      </w:pPr>
    </w:p>
    <w:p w14:paraId="172A1247"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D.  The State may withhold payments on disputed items pending resolution of the dispute. The unintentional nonpayment by the State to the Contractor of one or more invoices not in dispute in accordance with the terms of this Contract will not be cause for the Contractor to terminate this Contract, and the Contractor may bring suit to collect these amounts without following the disputes procedure contained herein.</w:t>
      </w:r>
    </w:p>
    <w:p w14:paraId="172A1248" w14:textId="77777777" w:rsidR="009C3620" w:rsidRPr="009C3620" w:rsidRDefault="009C3620" w:rsidP="009C3620">
      <w:pPr>
        <w:spacing w:after="0" w:line="240" w:lineRule="auto"/>
        <w:rPr>
          <w:rFonts w:ascii="Times New Roman" w:eastAsia="Times New Roman" w:hAnsi="Times New Roman" w:cs="Times New Roman"/>
        </w:rPr>
      </w:pPr>
    </w:p>
    <w:p w14:paraId="172A1249" w14:textId="77777777" w:rsidR="009C3620" w:rsidRPr="009C3620" w:rsidRDefault="009C3620" w:rsidP="009C3620">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E. With the written approval of the Commissioner of the Indiana Department of Administration, the parties may agree to forego the process described in subdivision C. relating to submission of the dispute to the Commissioner.</w:t>
      </w:r>
    </w:p>
    <w:p w14:paraId="172A124A" w14:textId="77777777" w:rsidR="009C3620" w:rsidRPr="009C3620" w:rsidRDefault="009C3620" w:rsidP="009C3620">
      <w:pPr>
        <w:spacing w:after="0" w:line="240" w:lineRule="auto"/>
        <w:rPr>
          <w:rFonts w:ascii="Times New Roman" w:eastAsia="Times New Roman" w:hAnsi="Times New Roman" w:cs="Times New Roman"/>
        </w:rPr>
      </w:pPr>
    </w:p>
    <w:p w14:paraId="172A124B" w14:textId="77777777" w:rsidR="006E4F58" w:rsidRDefault="009C3620" w:rsidP="006E4F58">
      <w:pPr>
        <w:spacing w:after="0" w:line="240" w:lineRule="auto"/>
        <w:rPr>
          <w:rFonts w:ascii="Times New Roman" w:eastAsia="Times New Roman" w:hAnsi="Times New Roman" w:cs="Times New Roman"/>
        </w:rPr>
      </w:pPr>
      <w:r w:rsidRPr="009C3620">
        <w:rPr>
          <w:rFonts w:ascii="Times New Roman" w:eastAsia="Times New Roman" w:hAnsi="Times New Roman" w:cs="Times New Roman"/>
        </w:rPr>
        <w:t>F. This paragraph shall not be construed to abrogate provisions of I</w:t>
      </w:r>
      <w:r w:rsidR="003E4E84">
        <w:rPr>
          <w:rFonts w:ascii="Times New Roman" w:eastAsia="Times New Roman" w:hAnsi="Times New Roman" w:cs="Times New Roman"/>
        </w:rPr>
        <w:t xml:space="preserve">C § </w:t>
      </w:r>
      <w:r w:rsidRPr="009C3620">
        <w:rPr>
          <w:rFonts w:ascii="Times New Roman" w:eastAsia="Times New Roman" w:hAnsi="Times New Roman" w:cs="Times New Roman"/>
        </w:rPr>
        <w:t>4-6-2-11 in situations where dispute resolution efforts lead to a compromise of claims in favor of the State as described in that statute. </w:t>
      </w:r>
      <w:proofErr w:type="gramStart"/>
      <w:r w:rsidRPr="009C3620">
        <w:rPr>
          <w:rFonts w:ascii="Times New Roman" w:eastAsia="Times New Roman" w:hAnsi="Times New Roman" w:cs="Times New Roman"/>
        </w:rPr>
        <w:t>In particular, releases</w:t>
      </w:r>
      <w:proofErr w:type="gramEnd"/>
      <w:r w:rsidRPr="009C3620">
        <w:rPr>
          <w:rFonts w:ascii="Times New Roman" w:eastAsia="Times New Roman" w:hAnsi="Times New Roman" w:cs="Times New Roman"/>
        </w:rPr>
        <w:t xml:space="preserve"> or settlement agreements involving releases of legal claims or potential legal claims of the state should be proc</w:t>
      </w:r>
      <w:r w:rsidR="003E4E84">
        <w:rPr>
          <w:rFonts w:ascii="Times New Roman" w:eastAsia="Times New Roman" w:hAnsi="Times New Roman" w:cs="Times New Roman"/>
        </w:rPr>
        <w:t xml:space="preserve">essed consistent with IC § </w:t>
      </w:r>
      <w:r w:rsidRPr="009C3620">
        <w:rPr>
          <w:rFonts w:ascii="Times New Roman" w:eastAsia="Times New Roman" w:hAnsi="Times New Roman" w:cs="Times New Roman"/>
        </w:rPr>
        <w:t>4-6-2-11, which requires approval of the Governor and Attorney General.</w:t>
      </w:r>
    </w:p>
    <w:p w14:paraId="172A124C" w14:textId="77777777" w:rsidR="00D574E0" w:rsidRPr="006E4F58" w:rsidRDefault="00D574E0" w:rsidP="006E4F58">
      <w:pPr>
        <w:spacing w:after="0" w:line="240" w:lineRule="auto"/>
        <w:rPr>
          <w:rFonts w:ascii="Times New Roman" w:eastAsia="Times New Roman" w:hAnsi="Times New Roman" w:cs="Times New Roman"/>
        </w:rPr>
      </w:pPr>
    </w:p>
    <w:p w14:paraId="172A124D"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17.  Drug-Free Workplace Certification.</w:t>
      </w:r>
      <w:r w:rsidRPr="006E4F58">
        <w:rPr>
          <w:rFonts w:ascii="Times New Roman" w:eastAsia="Times New Roman" w:hAnsi="Times New Roman" w:cs="Times New Roman"/>
        </w:rPr>
        <w:t xml:space="preserve">  As required by</w:t>
      </w:r>
      <w:r w:rsidRPr="006E4F58">
        <w:rPr>
          <w:rFonts w:ascii="Times New Roman" w:eastAsia="Times New Roman" w:hAnsi="Times New Roman" w:cs="Times New Roman"/>
          <w:b/>
        </w:rPr>
        <w:t xml:space="preserve"> </w:t>
      </w:r>
      <w:r w:rsidRPr="006E4F58">
        <w:rPr>
          <w:rFonts w:ascii="Times New Roman" w:eastAsia="Times New Roman" w:hAnsi="Times New Roman" w:cs="Times New Roman"/>
        </w:rPr>
        <w:t>Executive Order No. 90-5 dated April 12, 1990, issued by the Governor of Indiana, the Contractor hereby covenants and agrees to make a good faith effort to provide and maintain a drug-free workplace. The Contractor will give written notice to the State within ten (10) days after receiving actual notice that the Contractor, or an employee of the Contractor in the State of Indiana, has been convicted of a criminal drug violation occurring in the workplace. False certification or violation of this certification may result in sanctions including, but not limited to, suspension of contract payments, termination of this Contract and/or debarment of contracting opportunities with the State for up to three (3) years.</w:t>
      </w:r>
    </w:p>
    <w:p w14:paraId="172A124E" w14:textId="77777777" w:rsidR="006E4F58" w:rsidRPr="006E4F58" w:rsidRDefault="006E4F58" w:rsidP="006E4F58">
      <w:pPr>
        <w:spacing w:after="0" w:line="240" w:lineRule="auto"/>
        <w:rPr>
          <w:rFonts w:ascii="Times New Roman" w:eastAsia="Times New Roman" w:hAnsi="Times New Roman" w:cs="Times New Roman"/>
        </w:rPr>
      </w:pPr>
    </w:p>
    <w:p w14:paraId="172A124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In addition to the provisions of the above paragraph, if the total amount set forth in this Contract is </w:t>
      </w:r>
      <w:proofErr w:type="gramStart"/>
      <w:r w:rsidRPr="006E4F58">
        <w:rPr>
          <w:rFonts w:ascii="Times New Roman" w:eastAsia="Times New Roman" w:hAnsi="Times New Roman" w:cs="Times New Roman"/>
        </w:rPr>
        <w:t>in excess of</w:t>
      </w:r>
      <w:proofErr w:type="gramEnd"/>
      <w:r w:rsidRPr="006E4F58">
        <w:rPr>
          <w:rFonts w:ascii="Times New Roman" w:eastAsia="Times New Roman" w:hAnsi="Times New Roman" w:cs="Times New Roman"/>
        </w:rPr>
        <w:t xml:space="preserve"> $25,000.00, the Contractor certifies and agrees that it will provide a drug-free workplace by:</w:t>
      </w:r>
    </w:p>
    <w:p w14:paraId="172A1250" w14:textId="77777777" w:rsidR="006E4F58" w:rsidRPr="006E4F58" w:rsidRDefault="006E4F58" w:rsidP="006E4F58">
      <w:pPr>
        <w:spacing w:after="0" w:line="240" w:lineRule="auto"/>
        <w:rPr>
          <w:rFonts w:ascii="Times New Roman" w:eastAsia="Times New Roman" w:hAnsi="Times New Roman" w:cs="Times New Roman"/>
        </w:rPr>
      </w:pPr>
    </w:p>
    <w:p w14:paraId="172A1251"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 xml:space="preserve">Publishing and providing to all of its employees a statement notifying them that the unlawful manufacture, distribution, dispensing, possession or use of a controlled substance is prohibited in the Contractor’s workplace, and specifying the actions that will be taken against employees for violations of such </w:t>
      </w:r>
      <w:proofErr w:type="gramStart"/>
      <w:r w:rsidRPr="006E4F58">
        <w:rPr>
          <w:rFonts w:ascii="Times New Roman" w:eastAsia="Times New Roman" w:hAnsi="Times New Roman" w:cs="Times New Roman"/>
        </w:rPr>
        <w:t>prohibition;</w:t>
      </w:r>
      <w:proofErr w:type="gramEnd"/>
      <w:r w:rsidRPr="006E4F58">
        <w:rPr>
          <w:rFonts w:ascii="Times New Roman" w:eastAsia="Times New Roman" w:hAnsi="Times New Roman" w:cs="Times New Roman"/>
        </w:rPr>
        <w:t xml:space="preserve"> </w:t>
      </w:r>
    </w:p>
    <w:p w14:paraId="172A1252" w14:textId="77777777" w:rsidR="006E4F58" w:rsidRPr="006E4F58" w:rsidRDefault="006E4F58" w:rsidP="006E4F58">
      <w:pPr>
        <w:spacing w:after="0" w:line="240" w:lineRule="auto"/>
        <w:rPr>
          <w:rFonts w:ascii="Times New Roman" w:eastAsia="Times New Roman" w:hAnsi="Times New Roman" w:cs="Times New Roman"/>
        </w:rPr>
      </w:pPr>
    </w:p>
    <w:p w14:paraId="172A1253"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Establishing a drug-free awareness program to inform its employees of</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the dangers of drug abuse in the workplace; (2) the Contractor’s policy of maintaining a drug-free workplace; (3) any available drug counseling, rehabilitation and employee assistance programs; and (4) the penalties that may be imposed upon an employee for drug abuse violations occurring in the </w:t>
      </w:r>
      <w:proofErr w:type="gramStart"/>
      <w:r w:rsidRPr="006E4F58">
        <w:rPr>
          <w:rFonts w:ascii="Times New Roman" w:eastAsia="Times New Roman" w:hAnsi="Times New Roman" w:cs="Times New Roman"/>
        </w:rPr>
        <w:t>workplace;</w:t>
      </w:r>
      <w:proofErr w:type="gramEnd"/>
    </w:p>
    <w:p w14:paraId="172A1254" w14:textId="77777777" w:rsidR="006E4F58" w:rsidRPr="006E4F58" w:rsidRDefault="006E4F58" w:rsidP="006E4F58">
      <w:pPr>
        <w:spacing w:after="0" w:line="240" w:lineRule="auto"/>
        <w:rPr>
          <w:rFonts w:ascii="Times New Roman" w:eastAsia="Times New Roman" w:hAnsi="Times New Roman" w:cs="Times New Roman"/>
        </w:rPr>
      </w:pPr>
    </w:p>
    <w:p w14:paraId="172A1255"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Notifying all employees in the statement required by subparagraph (A) above that as a condition of continued employment, the employee will</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(1) abide by the terms of the statement; and (2) notify the Contractor of any criminal drug statute conviction for a violation occurring in the workplace no later than five (5) days after such </w:t>
      </w:r>
      <w:proofErr w:type="gramStart"/>
      <w:r w:rsidRPr="006E4F58">
        <w:rPr>
          <w:rFonts w:ascii="Times New Roman" w:eastAsia="Times New Roman" w:hAnsi="Times New Roman" w:cs="Times New Roman"/>
        </w:rPr>
        <w:t>conviction;</w:t>
      </w:r>
      <w:proofErr w:type="gramEnd"/>
    </w:p>
    <w:p w14:paraId="172A1256" w14:textId="77777777" w:rsidR="006E4F58" w:rsidRPr="006E4F58" w:rsidRDefault="006E4F58" w:rsidP="006E4F58">
      <w:pPr>
        <w:spacing w:after="0" w:line="240" w:lineRule="auto"/>
        <w:rPr>
          <w:rFonts w:ascii="Times New Roman" w:eastAsia="Times New Roman" w:hAnsi="Times New Roman" w:cs="Times New Roman"/>
        </w:rPr>
      </w:pPr>
    </w:p>
    <w:p w14:paraId="172A1257"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Notifying the State in writing within ten (10) days after receiving notice from an employee under subdivision (C)(2) above, or otherwise receiving actual notice of such </w:t>
      </w:r>
      <w:proofErr w:type="gramStart"/>
      <w:r w:rsidRPr="006E4F58">
        <w:rPr>
          <w:rFonts w:ascii="Times New Roman" w:eastAsia="Times New Roman" w:hAnsi="Times New Roman" w:cs="Times New Roman"/>
        </w:rPr>
        <w:t>conviction;</w:t>
      </w:r>
      <w:proofErr w:type="gramEnd"/>
    </w:p>
    <w:p w14:paraId="172A1258" w14:textId="77777777" w:rsidR="006E4F58" w:rsidRPr="006E4F58" w:rsidRDefault="006E4F58" w:rsidP="006E4F58">
      <w:pPr>
        <w:spacing w:after="0" w:line="240" w:lineRule="auto"/>
        <w:rPr>
          <w:rFonts w:ascii="Times New Roman" w:eastAsia="Times New Roman" w:hAnsi="Times New Roman" w:cs="Times New Roman"/>
        </w:rPr>
      </w:pPr>
    </w:p>
    <w:p w14:paraId="172A1259"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Within thirty (30) days after receiving notice under subdivision (C)(2) above of a conviction, imposing the following sanctions or remedial measures on any employee who is convicted of drug abuse violations occurring in the workplace: (1) taking appropriate personnel action against the employee, up to and including termination; or (2) requiring such employee to satisfactorily participate in a drug abuse assistance or rehabilitation program approved for such purposes by a federal, state or local health, law enforcement, or other appropriate agency; and </w:t>
      </w:r>
    </w:p>
    <w:p w14:paraId="172A125A" w14:textId="77777777" w:rsidR="006E4F58" w:rsidRPr="006E4F58" w:rsidRDefault="006E4F58" w:rsidP="006E4F58">
      <w:pPr>
        <w:spacing w:after="0" w:line="240" w:lineRule="auto"/>
        <w:rPr>
          <w:rFonts w:ascii="Times New Roman" w:eastAsia="Times New Roman" w:hAnsi="Times New Roman" w:cs="Times New Roman"/>
        </w:rPr>
      </w:pPr>
    </w:p>
    <w:p w14:paraId="172A125B" w14:textId="77777777" w:rsidR="006E4F58" w:rsidRPr="006E4F58" w:rsidRDefault="006E4F58" w:rsidP="006E4F58">
      <w:pPr>
        <w:numPr>
          <w:ilvl w:val="0"/>
          <w:numId w:val="3"/>
        </w:numPr>
        <w:tabs>
          <w:tab w:val="left" w:pos="-1440"/>
        </w:tabs>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Making a good faith effort to maintain a drug-free workplace through the implementation of subparagraphs (A) through (E) above.</w:t>
      </w:r>
    </w:p>
    <w:p w14:paraId="172A125C" w14:textId="77777777" w:rsidR="006E4F58" w:rsidRPr="006E4F58" w:rsidRDefault="006E4F58" w:rsidP="006E4F58">
      <w:pPr>
        <w:tabs>
          <w:tab w:val="left" w:pos="-1440"/>
        </w:tabs>
        <w:spacing w:after="0" w:line="240" w:lineRule="auto"/>
        <w:rPr>
          <w:rFonts w:ascii="Times New Roman" w:eastAsia="Times New Roman" w:hAnsi="Times New Roman" w:cs="Times New Roman"/>
        </w:rPr>
      </w:pPr>
    </w:p>
    <w:p w14:paraId="172A125D"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b/>
        </w:rPr>
        <w:t xml:space="preserve">18.  Employment Eligibility Verification. </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As required by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 the Contractor swears or affirms under the penalties of perjury that the Contractor does not knowingly employ an unauthorized alien.  The Contractor further agrees that:</w:t>
      </w:r>
    </w:p>
    <w:p w14:paraId="172A125E"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5F"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A.  The Contractor shall enroll in and verify the work eligibility status of all his/her/its newly hired employees through the E-Verify program as defined in IC §</w:t>
      </w:r>
      <w:r w:rsidR="003E4E84">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22-5-1.7-3. The Contractor is not required to participate should the E-Verify program cease to exist. Additionally, the Contractor is not required to participate if the Contractor is self-employed and does not employ any employees.</w:t>
      </w:r>
    </w:p>
    <w:p w14:paraId="172A1260"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1"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B.  The Contractor shall not knowingly employ or contract with an unauthorized alien. The Contractor shall not retain an employee or contract with a person that the Contractor subsequently learns is an unauthorized alien.</w:t>
      </w:r>
    </w:p>
    <w:p w14:paraId="172A1262"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3"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C.  The Contractor shall require his/her/its subcontractors, who perform work under this Contract, to certify to the Contractor that the subcontractor does not knowingly employ or contract with an unauthorized alien and that the subcontractor has enrolled and is participating in the E-Verify program.</w:t>
      </w:r>
      <w:r w:rsidR="00D574E0">
        <w:rPr>
          <w:rFonts w:ascii="Times New Roman" w:eastAsia="Times New Roman" w:hAnsi="Times New Roman" w:cs="Times New Roman"/>
          <w:iCs/>
          <w:color w:val="000000"/>
        </w:rPr>
        <w:t xml:space="preserve"> </w:t>
      </w:r>
      <w:r w:rsidRPr="006E4F58">
        <w:rPr>
          <w:rFonts w:ascii="Times New Roman" w:eastAsia="Times New Roman" w:hAnsi="Times New Roman" w:cs="Times New Roman"/>
          <w:iCs/>
          <w:color w:val="000000"/>
        </w:rPr>
        <w:t>The Contractor agrees to maintain this certification throughout the duration of the term of a contract with a subcontractor.</w:t>
      </w:r>
    </w:p>
    <w:p w14:paraId="172A1264" w14:textId="77777777" w:rsidR="006E4F58" w:rsidRPr="006E4F58" w:rsidRDefault="006E4F58" w:rsidP="006E4F58">
      <w:pPr>
        <w:spacing w:after="0" w:line="240" w:lineRule="auto"/>
        <w:rPr>
          <w:rFonts w:ascii="Times New Roman" w:eastAsia="Times New Roman" w:hAnsi="Times New Roman" w:cs="Times New Roman"/>
          <w:iCs/>
          <w:color w:val="000000"/>
        </w:rPr>
      </w:pPr>
    </w:p>
    <w:p w14:paraId="172A1265" w14:textId="77777777" w:rsidR="006E4F58" w:rsidRPr="006E4F58" w:rsidRDefault="006E4F58" w:rsidP="006E4F58">
      <w:pPr>
        <w:spacing w:after="0" w:line="240" w:lineRule="auto"/>
        <w:rPr>
          <w:rFonts w:ascii="Times New Roman" w:eastAsia="Times New Roman" w:hAnsi="Times New Roman" w:cs="Times New Roman"/>
          <w:iCs/>
          <w:color w:val="000000"/>
        </w:rPr>
      </w:pPr>
      <w:r w:rsidRPr="006E4F58">
        <w:rPr>
          <w:rFonts w:ascii="Times New Roman" w:eastAsia="Times New Roman" w:hAnsi="Times New Roman" w:cs="Times New Roman"/>
          <w:iCs/>
          <w:color w:val="000000"/>
        </w:rPr>
        <w:t>The State may terminate for default if the Contractor fails to cure a breach of this provision no later than thirty (30) days after being notified by the State.</w:t>
      </w:r>
    </w:p>
    <w:p w14:paraId="172A1266" w14:textId="77777777" w:rsidR="006E4F58" w:rsidRPr="006E4F58" w:rsidRDefault="006E4F58" w:rsidP="006E4F58">
      <w:pPr>
        <w:spacing w:after="0" w:line="240" w:lineRule="auto"/>
        <w:rPr>
          <w:rFonts w:ascii="Times New Roman" w:eastAsia="Times New Roman" w:hAnsi="Times New Roman" w:cs="Times New Roman"/>
        </w:rPr>
      </w:pPr>
    </w:p>
    <w:p w14:paraId="172A126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lastRenderedPageBreak/>
        <w:t>19.  Employment Option</w:t>
      </w:r>
      <w:r w:rsidRPr="006E4F58">
        <w:rPr>
          <w:rFonts w:ascii="Times New Roman" w:eastAsia="Times New Roman" w:hAnsi="Times New Roman" w:cs="Times New Roman"/>
        </w:rPr>
        <w:t>.  If the State determines that it would be in the State’s best interest to hire an employee of the Contractor, the Contractor will release the selected employee from any non-competition agreements that may be in effect. This release will be at no cost to the State or the employee.</w:t>
      </w:r>
    </w:p>
    <w:p w14:paraId="172A1268" w14:textId="77777777" w:rsidR="006E4F58" w:rsidRPr="006E4F58" w:rsidRDefault="006E4F58" w:rsidP="006E4F58">
      <w:pPr>
        <w:spacing w:after="0" w:line="240" w:lineRule="auto"/>
        <w:rPr>
          <w:rFonts w:ascii="Times New Roman" w:eastAsia="Times New Roman" w:hAnsi="Times New Roman" w:cs="Times New Roman"/>
        </w:rPr>
      </w:pPr>
    </w:p>
    <w:p w14:paraId="172A1269" w14:textId="7222F97C"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20.  Force Majeure</w:t>
      </w:r>
      <w:r w:rsidRPr="006E4F58">
        <w:rPr>
          <w:rFonts w:ascii="Times New Roman" w:eastAsia="Times New Roman" w:hAnsi="Times New Roman" w:cs="Times New Roman"/>
        </w:rPr>
        <w:t>.  In the event that either party is unable to perform any of its obligations under this Contract or to enjoy any of its benefits because of natural disaster</w:t>
      </w:r>
      <w:ins w:id="17" w:author="Author">
        <w:r w:rsidR="00B54B98">
          <w:rPr>
            <w:rFonts w:ascii="Times New Roman" w:eastAsia="Times New Roman" w:hAnsi="Times New Roman" w:cs="Times New Roman"/>
          </w:rPr>
          <w:t>, epidemic, pandemic</w:t>
        </w:r>
      </w:ins>
      <w:r w:rsidRPr="006E4F58">
        <w:rPr>
          <w:rFonts w:ascii="Times New Roman" w:eastAsia="Times New Roman" w:hAnsi="Times New Roman" w:cs="Times New Roman"/>
        </w:rPr>
        <w:t xml:space="preserve"> or decrees of governmental bodies not the fault of the affected party (hereinafter referred to as a “Force Majeure Event”), the party who has been so affected shall </w:t>
      </w:r>
      <w:r w:rsidRPr="006E4F58">
        <w:rPr>
          <w:rFonts w:ascii="Times New Roman" w:eastAsia="Times New Roman" w:hAnsi="Times New Roman" w:cs="Times New Roman"/>
          <w:sz w:val="24"/>
          <w:szCs w:val="20"/>
        </w:rPr>
        <w:t xml:space="preserve">immediately or as soon as is reasonably possible under the circumstances </w:t>
      </w:r>
      <w:r w:rsidRPr="006E4F58">
        <w:rPr>
          <w:rFonts w:ascii="Times New Roman" w:eastAsia="Times New Roman" w:hAnsi="Times New Roman" w:cs="Times New Roman"/>
        </w:rPr>
        <w:t>give notice to the other party and shall do everything possible to resume performance.  Upon receipt of such notice, all obligations under this Contract shall be immediately suspended. If the period of nonperformance exceeds thirty (30) days from the receipt of notice of the Force Majeure Event, the party whose ability to perform has not been so affected may, by giving written notice, terminate this Contract.</w:t>
      </w:r>
    </w:p>
    <w:p w14:paraId="172A126A" w14:textId="77777777" w:rsidR="006E4F58" w:rsidRPr="006E4F58" w:rsidRDefault="006E4F58" w:rsidP="006E4F58">
      <w:pPr>
        <w:spacing w:after="0" w:line="240" w:lineRule="auto"/>
        <w:rPr>
          <w:rFonts w:ascii="Times New Roman" w:eastAsia="Times New Roman" w:hAnsi="Times New Roman" w:cs="Times New Roman"/>
        </w:rPr>
      </w:pPr>
    </w:p>
    <w:p w14:paraId="172A126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21.  Funding Cancellation</w:t>
      </w:r>
      <w:r w:rsidR="003E024F">
        <w:rPr>
          <w:rFonts w:ascii="Times New Roman" w:eastAsia="Times New Roman" w:hAnsi="Times New Roman" w:cs="Times New Roman"/>
        </w:rPr>
        <w:t>.  As required by Financial Management Circular 2007-1 and IC § 5-22-17-5, w</w:t>
      </w:r>
      <w:r w:rsidRPr="006E4F58">
        <w:rPr>
          <w:rFonts w:ascii="Times New Roman" w:eastAsia="Times New Roman" w:hAnsi="Times New Roman" w:cs="Times New Roman"/>
        </w:rPr>
        <w:t>hen the Director of the State Budget Agency makes a written determination that funds are not appropriated or otherwise available to support continuation of performance of this Contract, this Contract shall be canceled. A determination by the Director of State Budget Agency that funds are not appropriated or otherwise available to support continuation of performance shall be final and conclusive.</w:t>
      </w:r>
    </w:p>
    <w:p w14:paraId="172A126C" w14:textId="77777777" w:rsidR="006E4F58" w:rsidRPr="006E4F58" w:rsidRDefault="006E4F58" w:rsidP="006E4F58">
      <w:pPr>
        <w:spacing w:after="0" w:line="240" w:lineRule="auto"/>
        <w:rPr>
          <w:rFonts w:ascii="Times New Roman" w:eastAsia="Times New Roman" w:hAnsi="Times New Roman" w:cs="Times New Roman"/>
        </w:rPr>
      </w:pPr>
    </w:p>
    <w:p w14:paraId="172A126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22.  Governing Law</w:t>
      </w:r>
      <w:r w:rsidRPr="006E4F58">
        <w:rPr>
          <w:rFonts w:ascii="Times New Roman" w:eastAsia="Times New Roman" w:hAnsi="Times New Roman" w:cs="Times New Roman"/>
        </w:rPr>
        <w:t>.  This Contract shall be governed, construed, and </w:t>
      </w:r>
      <w:r w:rsidRPr="006E4F58">
        <w:rPr>
          <w:rFonts w:ascii="Times New Roman" w:eastAsia="Times New Roman" w:hAnsi="Times New Roman" w:cs="Times New Roman"/>
          <w:color w:val="000000"/>
        </w:rPr>
        <w:t>enforced</w:t>
      </w:r>
      <w:r w:rsidRPr="006E4F58">
        <w:rPr>
          <w:rFonts w:ascii="Times New Roman" w:eastAsia="Times New Roman" w:hAnsi="Times New Roman" w:cs="Times New Roman"/>
        </w:rPr>
        <w:t> in accordance with the laws of the State of Indiana, without regard to its conflict of laws rules. Suit, if any, must be brought in the State of Indiana.</w:t>
      </w:r>
    </w:p>
    <w:p w14:paraId="172A126E" w14:textId="77777777" w:rsidR="006E4F58" w:rsidRPr="006E4F58" w:rsidRDefault="006E4F58" w:rsidP="006E4F58">
      <w:pPr>
        <w:spacing w:after="0" w:line="240" w:lineRule="auto"/>
        <w:rPr>
          <w:rFonts w:ascii="Times New Roman" w:eastAsia="Times New Roman" w:hAnsi="Times New Roman" w:cs="Times New Roman"/>
        </w:rPr>
      </w:pPr>
    </w:p>
    <w:p w14:paraId="172A126F" w14:textId="77777777" w:rsidR="006E4F58" w:rsidRPr="006E4F58" w:rsidRDefault="006E4F58" w:rsidP="006E4F58">
      <w:pPr>
        <w:keepNext/>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 xml:space="preserve">23.  HIPAA Compliance.  </w:t>
      </w:r>
      <w:r w:rsidRPr="006E4F58">
        <w:rPr>
          <w:rFonts w:ascii="Times New Roman" w:eastAsia="Times New Roman" w:hAnsi="Times New Roman" w:cs="Times New Roman"/>
        </w:rPr>
        <w:t xml:space="preserve">If this Contract involves services, </w:t>
      </w:r>
      <w:proofErr w:type="gramStart"/>
      <w:r w:rsidRPr="006E4F58">
        <w:rPr>
          <w:rFonts w:ascii="Times New Roman" w:eastAsia="Times New Roman" w:hAnsi="Times New Roman" w:cs="Times New Roman"/>
        </w:rPr>
        <w:t>activities</w:t>
      </w:r>
      <w:proofErr w:type="gramEnd"/>
      <w:r w:rsidRPr="006E4F58">
        <w:rPr>
          <w:rFonts w:ascii="Times New Roman" w:eastAsia="Times New Roman" w:hAnsi="Times New Roman" w:cs="Times New Roman"/>
        </w:rPr>
        <w:t xml:space="preserve"> or products subject to the Health Insurance Portability and Accountability Act of 1996 (HIPAA), the Contractor covenants that it will appropriately safeguard Protected Health Information (defined in 45 CFR 160.103), and agrees that it is subject to, and shall comply with, the provisions of 45 CFR 164 Subpart E regarding use and disclosure of Protected Health Information.</w:t>
      </w:r>
    </w:p>
    <w:p w14:paraId="172A1270" w14:textId="77777777" w:rsidR="006E4F58" w:rsidRPr="006E4F58" w:rsidRDefault="006E4F58" w:rsidP="006E4F58">
      <w:pPr>
        <w:spacing w:after="0" w:line="240" w:lineRule="auto"/>
        <w:rPr>
          <w:rFonts w:ascii="Times New Roman" w:eastAsia="Times New Roman" w:hAnsi="Times New Roman" w:cs="Times New Roman"/>
          <w:b/>
        </w:rPr>
      </w:pPr>
    </w:p>
    <w:p w14:paraId="172A1271" w14:textId="0B7A86AC" w:rsidR="006E4F58" w:rsidRDefault="006E4F58" w:rsidP="006E4F58">
      <w:pPr>
        <w:spacing w:after="0" w:line="240" w:lineRule="auto"/>
        <w:rPr>
          <w:ins w:id="18" w:author="Author"/>
          <w:rFonts w:ascii="Times New Roman" w:eastAsia="Times New Roman" w:hAnsi="Times New Roman" w:cs="Times New Roman"/>
        </w:rPr>
      </w:pPr>
      <w:r w:rsidRPr="006E4F58">
        <w:rPr>
          <w:rFonts w:ascii="Times New Roman" w:eastAsia="Times New Roman" w:hAnsi="Times New Roman" w:cs="Times New Roman"/>
          <w:b/>
        </w:rPr>
        <w:t>24.  Indemnification</w:t>
      </w:r>
      <w:ins w:id="19" w:author="Author">
        <w:r w:rsidR="001026CE">
          <w:rPr>
            <w:rFonts w:ascii="Times New Roman" w:eastAsia="Times New Roman" w:hAnsi="Times New Roman" w:cs="Times New Roman"/>
            <w:b/>
          </w:rPr>
          <w:t xml:space="preserve"> and Limitation on Liability</w:t>
        </w:r>
      </w:ins>
      <w:r w:rsidRPr="006E4F58">
        <w:rPr>
          <w:rFonts w:ascii="Times New Roman" w:eastAsia="Times New Roman" w:hAnsi="Times New Roman" w:cs="Times New Roman"/>
        </w:rPr>
        <w:t xml:space="preserve">.  The Contractor agrees to indemnify, defend, and hold harmless the State, its agents, officials, and employees from all </w:t>
      </w:r>
      <w:proofErr w:type="gramStart"/>
      <w:r w:rsidRPr="006E4F58">
        <w:rPr>
          <w:rFonts w:ascii="Times New Roman" w:eastAsia="Times New Roman" w:hAnsi="Times New Roman" w:cs="Times New Roman"/>
        </w:rPr>
        <w:t>third party</w:t>
      </w:r>
      <w:proofErr w:type="gramEnd"/>
      <w:r w:rsidRPr="006E4F58">
        <w:rPr>
          <w:rFonts w:ascii="Times New Roman" w:eastAsia="Times New Roman" w:hAnsi="Times New Roman" w:cs="Times New Roman"/>
        </w:rPr>
        <w:t xml:space="preserve"> claims and suits including court costs, attorney’s fees, and other expenses caused by any act or omission of the Contractor and/or its subcontractors, if any, in the performance of this Contract. T</w:t>
      </w:r>
      <w:r w:rsidR="003E024F">
        <w:rPr>
          <w:rFonts w:ascii="Times New Roman" w:eastAsia="Times New Roman" w:hAnsi="Times New Roman" w:cs="Times New Roman"/>
        </w:rPr>
        <w:t xml:space="preserve">he State will not provide </w:t>
      </w:r>
      <w:r w:rsidRPr="006E4F58">
        <w:rPr>
          <w:rFonts w:ascii="Times New Roman" w:eastAsia="Times New Roman" w:hAnsi="Times New Roman" w:cs="Times New Roman"/>
        </w:rPr>
        <w:t>indemnification to the Contractor.</w:t>
      </w:r>
    </w:p>
    <w:p w14:paraId="768D3E70" w14:textId="23A1333E" w:rsidR="001026CE" w:rsidRDefault="001026CE" w:rsidP="006E4F58">
      <w:pPr>
        <w:spacing w:after="0" w:line="240" w:lineRule="auto"/>
        <w:rPr>
          <w:ins w:id="20" w:author="Author"/>
          <w:rFonts w:ascii="Times New Roman" w:eastAsia="Times New Roman" w:hAnsi="Times New Roman" w:cs="Times New Roman"/>
        </w:rPr>
      </w:pPr>
    </w:p>
    <w:p w14:paraId="7A37A25E" w14:textId="69BD41C5" w:rsidR="001026CE" w:rsidRPr="006E4F58" w:rsidRDefault="001026CE" w:rsidP="006E4F58">
      <w:pPr>
        <w:spacing w:after="0" w:line="240" w:lineRule="auto"/>
        <w:rPr>
          <w:rFonts w:ascii="Times New Roman" w:eastAsia="Times New Roman" w:hAnsi="Times New Roman" w:cs="Times New Roman"/>
        </w:rPr>
      </w:pPr>
      <w:ins w:id="21" w:author="Author">
        <w:r w:rsidRPr="001026CE">
          <w:rPr>
            <w:rFonts w:ascii="Times New Roman" w:eastAsia="Times New Roman" w:hAnsi="Times New Roman" w:cs="Times New Roman"/>
          </w:rPr>
          <w:t xml:space="preserve">Notwithstanding the terms of any other provision, the total liability of </w:t>
        </w:r>
        <w:r>
          <w:rPr>
            <w:rFonts w:ascii="Times New Roman" w:eastAsia="Times New Roman" w:hAnsi="Times New Roman" w:cs="Times New Roman"/>
          </w:rPr>
          <w:t>Contractor</w:t>
        </w:r>
        <w:r w:rsidRPr="001026CE">
          <w:rPr>
            <w:rFonts w:ascii="Times New Roman" w:eastAsia="Times New Roman" w:hAnsi="Times New Roman" w:cs="Times New Roman"/>
          </w:rPr>
          <w:t xml:space="preserve"> and its affiliates, directors, officers, employees, subcontractors, </w:t>
        </w:r>
        <w:proofErr w:type="gramStart"/>
        <w:r w:rsidRPr="001026CE">
          <w:rPr>
            <w:rFonts w:ascii="Times New Roman" w:eastAsia="Times New Roman" w:hAnsi="Times New Roman" w:cs="Times New Roman"/>
          </w:rPr>
          <w:t>agents</w:t>
        </w:r>
        <w:proofErr w:type="gramEnd"/>
        <w:r w:rsidRPr="001026CE">
          <w:rPr>
            <w:rFonts w:ascii="Times New Roman" w:eastAsia="Times New Roman" w:hAnsi="Times New Roman" w:cs="Times New Roman"/>
          </w:rPr>
          <w:t xml:space="preserve"> and representatives for all claims of any kind arising out of this Agreement, whether in contract, tort or otherwise, shall be limited to the total fees paid to </w:t>
        </w:r>
        <w:r>
          <w:rPr>
            <w:rFonts w:ascii="Times New Roman" w:eastAsia="Times New Roman" w:hAnsi="Times New Roman" w:cs="Times New Roman"/>
          </w:rPr>
          <w:t>Contractor</w:t>
        </w:r>
        <w:r w:rsidRPr="001026CE">
          <w:rPr>
            <w:rFonts w:ascii="Times New Roman" w:eastAsia="Times New Roman" w:hAnsi="Times New Roman" w:cs="Times New Roman"/>
          </w:rPr>
          <w:t xml:space="preserve"> under the applicable SOW in the preceding 12 months. Neither </w:t>
        </w:r>
        <w:r>
          <w:rPr>
            <w:rFonts w:ascii="Times New Roman" w:eastAsia="Times New Roman" w:hAnsi="Times New Roman" w:cs="Times New Roman"/>
          </w:rPr>
          <w:t>Contractor or the State of Indiana</w:t>
        </w:r>
        <w:r w:rsidRPr="001026CE">
          <w:rPr>
            <w:rFonts w:ascii="Times New Roman" w:eastAsia="Times New Roman" w:hAnsi="Times New Roman" w:cs="Times New Roman"/>
          </w:rPr>
          <w:t xml:space="preserve"> shall in any event be liable for any indirect, </w:t>
        </w:r>
        <w:proofErr w:type="gramStart"/>
        <w:r w:rsidRPr="001026CE">
          <w:rPr>
            <w:rFonts w:ascii="Times New Roman" w:eastAsia="Times New Roman" w:hAnsi="Times New Roman" w:cs="Times New Roman"/>
          </w:rPr>
          <w:t>consequential</w:t>
        </w:r>
        <w:proofErr w:type="gramEnd"/>
        <w:r w:rsidRPr="001026CE">
          <w:rPr>
            <w:rFonts w:ascii="Times New Roman" w:eastAsia="Times New Roman" w:hAnsi="Times New Roman" w:cs="Times New Roman"/>
          </w:rPr>
          <w:t xml:space="preserve"> or punitive damages, even if </w:t>
        </w:r>
        <w:r>
          <w:rPr>
            <w:rFonts w:ascii="Times New Roman" w:eastAsia="Times New Roman" w:hAnsi="Times New Roman" w:cs="Times New Roman"/>
          </w:rPr>
          <w:t xml:space="preserve">Contractor or State of Indiana </w:t>
        </w:r>
        <w:r w:rsidRPr="001026CE">
          <w:rPr>
            <w:rFonts w:ascii="Times New Roman" w:eastAsia="Times New Roman" w:hAnsi="Times New Roman" w:cs="Times New Roman"/>
          </w:rPr>
          <w:t>have been advised of the possibility of such damages.</w:t>
        </w:r>
      </w:ins>
    </w:p>
    <w:p w14:paraId="172A1272" w14:textId="77777777" w:rsidR="006E4F58" w:rsidRPr="006E4F58" w:rsidRDefault="006E4F58" w:rsidP="006E4F58">
      <w:pPr>
        <w:spacing w:after="0" w:line="240" w:lineRule="auto"/>
        <w:rPr>
          <w:rFonts w:ascii="Times New Roman" w:eastAsia="Times New Roman" w:hAnsi="Times New Roman" w:cs="Times New Roman"/>
        </w:rPr>
      </w:pPr>
    </w:p>
    <w:p w14:paraId="172A1273" w14:textId="67249367" w:rsidR="006E4F58" w:rsidRPr="003E024F" w:rsidRDefault="006E4F58" w:rsidP="003E024F">
      <w:pPr>
        <w:pStyle w:val="NoSpacing"/>
        <w:rPr>
          <w:rFonts w:ascii="Times New Roman" w:hAnsi="Times New Roman" w:cs="Times New Roman"/>
          <w:b/>
          <w:bCs/>
        </w:rPr>
      </w:pPr>
      <w:r w:rsidRPr="003E024F">
        <w:rPr>
          <w:rFonts w:ascii="Times New Roman" w:hAnsi="Times New Roman" w:cs="Times New Roman"/>
          <w:b/>
        </w:rPr>
        <w:t>25.  Independent Contractor; Workers’ Compensation Insurance.</w:t>
      </w:r>
      <w:r w:rsidR="00D574E0" w:rsidRPr="003E024F">
        <w:rPr>
          <w:rFonts w:ascii="Times New Roman" w:hAnsi="Times New Roman" w:cs="Times New Roman"/>
        </w:rPr>
        <w:t xml:space="preserve">  </w:t>
      </w:r>
      <w:r w:rsidRPr="003E024F">
        <w:rPr>
          <w:rFonts w:ascii="Times New Roman" w:hAnsi="Times New Roman" w:cs="Times New Roman"/>
        </w:rPr>
        <w:t xml:space="preserve">The Contractor is performing as an independent entity under this Contract. No part of this Contract shall be construed to represent the creation of an employment, agency, </w:t>
      </w:r>
      <w:proofErr w:type="gramStart"/>
      <w:r w:rsidRPr="003E024F">
        <w:rPr>
          <w:rFonts w:ascii="Times New Roman" w:hAnsi="Times New Roman" w:cs="Times New Roman"/>
        </w:rPr>
        <w:t>partnership</w:t>
      </w:r>
      <w:proofErr w:type="gramEnd"/>
      <w:r w:rsidRPr="003E024F">
        <w:rPr>
          <w:rFonts w:ascii="Times New Roman" w:hAnsi="Times New Roman" w:cs="Times New Roman"/>
        </w:rPr>
        <w:t xml:space="preserve"> or joint venture agreement between the parties. Neither party will assume liability for any injury (including death) to any persons, or damage to any property, arising out of the acts or omissions of the agents, </w:t>
      </w:r>
      <w:proofErr w:type="gramStart"/>
      <w:r w:rsidRPr="003E024F">
        <w:rPr>
          <w:rFonts w:ascii="Times New Roman" w:hAnsi="Times New Roman" w:cs="Times New Roman"/>
        </w:rPr>
        <w:t>employees</w:t>
      </w:r>
      <w:proofErr w:type="gramEnd"/>
      <w:r w:rsidRPr="003E024F">
        <w:rPr>
          <w:rFonts w:ascii="Times New Roman" w:hAnsi="Times New Roman" w:cs="Times New Roman"/>
        </w:rPr>
        <w:t xml:space="preserve"> or subcontractors of the other party. The Contractor shall provide all necessary unemployment and workers’ compensation insurance for the Contractor’s employees and </w:t>
      </w:r>
      <w:r w:rsidR="00B51328">
        <w:rPr>
          <w:rFonts w:ascii="Times New Roman" w:hAnsi="Times New Roman" w:cs="Times New Roman"/>
        </w:rPr>
        <w:t xml:space="preserve">Contractor </w:t>
      </w:r>
      <w:r w:rsidRPr="003E024F">
        <w:rPr>
          <w:rFonts w:ascii="Times New Roman" w:hAnsi="Times New Roman" w:cs="Times New Roman"/>
        </w:rPr>
        <w:t>shall provide the State with a Certificate of Insurance evidencing such coverage prior to starting work under this Contract.</w:t>
      </w:r>
    </w:p>
    <w:p w14:paraId="172A1274" w14:textId="77777777" w:rsidR="00657CD7" w:rsidRDefault="00657CD7" w:rsidP="00657CD7">
      <w:pPr>
        <w:spacing w:line="240" w:lineRule="auto"/>
        <w:rPr>
          <w:rFonts w:ascii="Times New Roman" w:eastAsia="Times New Roman" w:hAnsi="Times New Roman" w:cs="Times New Roman"/>
          <w:b/>
        </w:rPr>
      </w:pPr>
    </w:p>
    <w:p w14:paraId="172A1275" w14:textId="0EE42625" w:rsidR="00657CD7" w:rsidRPr="005A1F6A" w:rsidRDefault="006F516E" w:rsidP="00445F9E">
      <w:pPr>
        <w:spacing w:line="240" w:lineRule="auto"/>
        <w:rPr>
          <w:rFonts w:ascii="Times New Roman" w:hAnsi="Times New Roman" w:cs="Times New Roman"/>
          <w:b/>
          <w:bCs/>
        </w:rPr>
      </w:pPr>
      <w:r>
        <w:rPr>
          <w:rFonts w:ascii="Times New Roman" w:eastAsia="Times New Roman" w:hAnsi="Times New Roman" w:cs="Times New Roman"/>
          <w:b/>
        </w:rPr>
        <w:t>26</w:t>
      </w:r>
      <w:r w:rsidRPr="006E4F58">
        <w:rPr>
          <w:rFonts w:ascii="Times New Roman" w:eastAsia="Times New Roman" w:hAnsi="Times New Roman" w:cs="Times New Roman"/>
          <w:b/>
        </w:rPr>
        <w:t>.</w:t>
      </w:r>
      <w:r>
        <w:rPr>
          <w:rFonts w:ascii="Times New Roman" w:eastAsia="Times New Roman" w:hAnsi="Times New Roman" w:cs="Times New Roman"/>
          <w:b/>
        </w:rPr>
        <w:t xml:space="preserve"> </w:t>
      </w:r>
      <w:r w:rsidRPr="005A1F6A">
        <w:rPr>
          <w:rFonts w:ascii="Times New Roman" w:hAnsi="Times New Roman" w:cs="Times New Roman"/>
          <w:b/>
          <w:bCs/>
        </w:rPr>
        <w:t>Indiana Veteran Owned Small Business Enterprise Compliance</w:t>
      </w:r>
      <w:r w:rsidRPr="005A1F6A">
        <w:rPr>
          <w:rFonts w:ascii="Times New Roman" w:hAnsi="Times New Roman" w:cs="Times New Roman"/>
        </w:rPr>
        <w:t>.</w:t>
      </w:r>
      <w:r w:rsidRPr="00AC35B3">
        <w:t xml:space="preserve">  </w:t>
      </w:r>
      <w:r w:rsidRPr="005A1F6A">
        <w:rPr>
          <w:rFonts w:ascii="Times New Roman" w:hAnsi="Times New Roman" w:cs="Times New Roman"/>
        </w:rPr>
        <w:t>Award of this Contract was based, in part, on the</w:t>
      </w:r>
      <w:r>
        <w:rPr>
          <w:rFonts w:ascii="Times New Roman" w:hAnsi="Times New Roman" w:cs="Times New Roman"/>
        </w:rPr>
        <w:t xml:space="preserve"> </w:t>
      </w:r>
      <w:r w:rsidRPr="005A1F6A">
        <w:rPr>
          <w:rFonts w:ascii="Times New Roman" w:hAnsi="Times New Roman" w:cs="Times New Roman"/>
        </w:rPr>
        <w:t>Indiana Veteran Owned Small Business Enterprise (“IVOSB”) participation plan</w:t>
      </w:r>
      <w:r>
        <w:rPr>
          <w:rFonts w:ascii="Times New Roman" w:hAnsi="Times New Roman" w:cs="Times New Roman"/>
        </w:rPr>
        <w:t>, as detailed in the IVOSB Subcontractor Commitment Form, commonly referred to as “Attachment A-1” in the procurement documentation and incorporated by reference herein</w:t>
      </w:r>
      <w:r w:rsidRPr="005A1F6A">
        <w:rPr>
          <w:rFonts w:ascii="Times New Roman" w:hAnsi="Times New Roman" w:cs="Times New Roman"/>
        </w:rPr>
        <w:t>. </w:t>
      </w:r>
      <w:r>
        <w:rPr>
          <w:rFonts w:ascii="Times New Roman" w:hAnsi="Times New Roman" w:cs="Times New Roman"/>
        </w:rPr>
        <w:t>Therefore, any changes to this information during the Contract term must be approved by IDOA’s Division of Supplier Diversity and may require an amendment. It is the State’s expectation that the Contractor will meet the subcontractor commitments during the Contract term.</w:t>
      </w:r>
      <w:r w:rsidRPr="005A1F6A">
        <w:rPr>
          <w:rFonts w:ascii="Times New Roman" w:hAnsi="Times New Roman" w:cs="Times New Roman"/>
        </w:rPr>
        <w:t xml:space="preserve"> The following </w:t>
      </w:r>
      <w:r>
        <w:rPr>
          <w:rFonts w:ascii="Times New Roman" w:hAnsi="Times New Roman" w:cs="Times New Roman"/>
        </w:rPr>
        <w:t xml:space="preserve">certified </w:t>
      </w:r>
      <w:r w:rsidRPr="005A1F6A">
        <w:rPr>
          <w:rFonts w:ascii="Times New Roman" w:hAnsi="Times New Roman" w:cs="Times New Roman"/>
        </w:rPr>
        <w:t>IVOSB subcontractor</w:t>
      </w:r>
      <w:r>
        <w:rPr>
          <w:rFonts w:ascii="Times New Roman" w:hAnsi="Times New Roman" w:cs="Times New Roman"/>
        </w:rPr>
        <w:t>(</w:t>
      </w:r>
      <w:r w:rsidRPr="005A1F6A">
        <w:rPr>
          <w:rFonts w:ascii="Times New Roman" w:hAnsi="Times New Roman" w:cs="Times New Roman"/>
        </w:rPr>
        <w:t>s</w:t>
      </w:r>
      <w:r>
        <w:rPr>
          <w:rFonts w:ascii="Times New Roman" w:hAnsi="Times New Roman" w:cs="Times New Roman"/>
        </w:rPr>
        <w:t>)</w:t>
      </w:r>
      <w:r w:rsidRPr="005A1F6A">
        <w:rPr>
          <w:rFonts w:ascii="Times New Roman" w:hAnsi="Times New Roman" w:cs="Times New Roman"/>
        </w:rPr>
        <w:t xml:space="preserve"> will be participating in this Contract:</w:t>
      </w:r>
      <w:r w:rsidRPr="0051170F">
        <w:rPr>
          <w:rFonts w:ascii="Times New Roman" w:hAnsi="Times New Roman" w:cs="Times New Roman"/>
          <w:b/>
        </w:rPr>
        <w:t xml:space="preserve"> </w:t>
      </w:r>
      <w:r w:rsidRPr="0094343E">
        <w:rPr>
          <w:rFonts w:ascii="Times New Roman" w:hAnsi="Times New Roman" w:cs="Times New Roman"/>
          <w:b/>
        </w:rPr>
        <w:t xml:space="preserve">[Add additional </w:t>
      </w:r>
      <w:r>
        <w:rPr>
          <w:rFonts w:ascii="Times New Roman" w:hAnsi="Times New Roman" w:cs="Times New Roman"/>
          <w:b/>
        </w:rPr>
        <w:t>IVOSBs</w:t>
      </w:r>
      <w:r w:rsidRPr="0094343E">
        <w:rPr>
          <w:rFonts w:ascii="Times New Roman" w:hAnsi="Times New Roman" w:cs="Times New Roman"/>
          <w:b/>
        </w:rPr>
        <w:t xml:space="preserve"> using the same format.]</w:t>
      </w:r>
    </w:p>
    <w:p w14:paraId="172A1276" w14:textId="3CE30BB5" w:rsidR="00657CD7" w:rsidRDefault="00657CD7" w:rsidP="00657CD7">
      <w:pPr>
        <w:autoSpaceDE w:val="0"/>
        <w:autoSpaceDN w:val="0"/>
        <w:spacing w:after="0" w:line="240" w:lineRule="auto"/>
        <w:rPr>
          <w:rFonts w:ascii="Times New Roman" w:eastAsia="Calibri" w:hAnsi="Times New Roman" w:cs="Times New Roman"/>
          <w:color w:val="000000"/>
          <w:sz w:val="16"/>
          <w:szCs w:val="16"/>
        </w:rPr>
      </w:pPr>
      <w:r>
        <w:rPr>
          <w:rFonts w:ascii="Times New Roman" w:eastAsia="Calibri" w:hAnsi="Times New Roman" w:cs="Times New Roman"/>
          <w:color w:val="000000"/>
          <w:sz w:val="16"/>
          <w:szCs w:val="16"/>
        </w:rPr>
        <w:t xml:space="preserve">IVOSB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6D44E9E8" w14:textId="77777777" w:rsidR="00445F9E" w:rsidRPr="00C9404E" w:rsidRDefault="00445F9E" w:rsidP="00657CD7">
      <w:pPr>
        <w:autoSpaceDE w:val="0"/>
        <w:autoSpaceDN w:val="0"/>
        <w:spacing w:after="0" w:line="240" w:lineRule="auto"/>
        <w:rPr>
          <w:rFonts w:ascii="Times New Roman" w:eastAsia="Calibri" w:hAnsi="Times New Roman" w:cs="Times New Roman"/>
          <w:color w:val="000000"/>
          <w:sz w:val="16"/>
          <w:szCs w:val="16"/>
        </w:rPr>
      </w:pPr>
    </w:p>
    <w:p w14:paraId="172A1277" w14:textId="77777777" w:rsidR="00657CD7" w:rsidRPr="006E4F58" w:rsidRDefault="00657CD7" w:rsidP="00657CD7">
      <w:pPr>
        <w:pBdr>
          <w:bottom w:val="single" w:sz="12" w:space="1" w:color="auto"/>
        </w:pBdr>
        <w:autoSpaceDE w:val="0"/>
        <w:autoSpaceDN w:val="0"/>
        <w:spacing w:after="0" w:line="240" w:lineRule="auto"/>
        <w:rPr>
          <w:rFonts w:ascii="Times New Roman" w:eastAsia="Calibri" w:hAnsi="Times New Roman" w:cs="Times New Roman"/>
          <w:color w:val="000000"/>
          <w:sz w:val="15"/>
          <w:szCs w:val="15"/>
        </w:rPr>
      </w:pPr>
      <w:r w:rsidRPr="006E4F58">
        <w:rPr>
          <w:rFonts w:ascii="Times New Roman" w:eastAsia="Calibri" w:hAnsi="Times New Roman" w:cs="Times New Roman"/>
          <w:color w:val="000000"/>
          <w:sz w:val="15"/>
          <w:szCs w:val="15"/>
        </w:rPr>
        <w:t xml:space="preserve"> </w:t>
      </w:r>
    </w:p>
    <w:p w14:paraId="172A1279" w14:textId="77777777" w:rsidR="00657CD7" w:rsidRPr="006E4F58" w:rsidRDefault="00657CD7" w:rsidP="00657CD7">
      <w:pPr>
        <w:autoSpaceDE w:val="0"/>
        <w:autoSpaceDN w:val="0"/>
        <w:spacing w:after="0" w:line="240" w:lineRule="auto"/>
        <w:rPr>
          <w:rFonts w:ascii="Times New Roman" w:eastAsia="Calibri" w:hAnsi="Times New Roman" w:cs="Times New Roman"/>
          <w:i/>
          <w:color w:val="000000"/>
        </w:rPr>
      </w:pPr>
    </w:p>
    <w:p w14:paraId="2AA8A580" w14:textId="77777777" w:rsidR="00985F5A" w:rsidRDefault="00985F5A" w:rsidP="00985F5A">
      <w:pPr>
        <w:autoSpaceDE w:val="0"/>
        <w:autoSpaceDN w:val="0"/>
        <w:rPr>
          <w:rFonts w:ascii="Times New Roman" w:eastAsia="Calibri" w:hAnsi="Times New Roman" w:cs="Times New Roman"/>
          <w:i/>
          <w:color w:val="000000"/>
        </w:rPr>
      </w:pPr>
      <w:r>
        <w:rPr>
          <w:rFonts w:ascii="Times New Roman" w:eastAsia="Calibri" w:hAnsi="Times New Roman" w:cs="Times New Roman"/>
          <w:i/>
          <w:color w:val="000000"/>
        </w:rPr>
        <w:t xml:space="preserve">Briefly describe the IVOSB service(s)/product(s) to be provided under this Contract and include the estimated date(s) for utilization during the Contract term: </w:t>
      </w:r>
    </w:p>
    <w:p w14:paraId="22E1EAE1"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4FFC893D" w14:textId="77777777" w:rsidR="00985F5A" w:rsidRDefault="00985F5A" w:rsidP="00985F5A">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i/>
          <w:color w:val="000000"/>
        </w:rPr>
        <w:t>_____________________________________________________________________________________</w:t>
      </w:r>
    </w:p>
    <w:p w14:paraId="2629B849" w14:textId="77777777" w:rsidR="00985F5A" w:rsidRPr="00985F5A" w:rsidRDefault="00985F5A" w:rsidP="00445F9E">
      <w:pPr>
        <w:pStyle w:val="NoSpacing"/>
        <w:rPr>
          <w:rFonts w:ascii="Times New Roman" w:hAnsi="Times New Roman" w:cs="Times New Roman"/>
        </w:rPr>
      </w:pPr>
      <w:r w:rsidRPr="00985F5A">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0"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or mailed to IDOA, 402 W. Washington Street, Room W-462, Indianapolis, IN 46204. Failure to provide a copy of any subcontractor agreement may be deemed a violation of the rules governing IVOSB procurement and may result in sanctions allowable under 25 IAC 9-5-2. Requests for changes must be submitted to </w:t>
      </w:r>
      <w:hyperlink r:id="rId11" w:history="1"/>
      <w:r w:rsidRPr="00985F5A">
        <w:rPr>
          <w:rStyle w:val="Hyperlink"/>
          <w:rFonts w:ascii="Times New Roman" w:hAnsi="Times New Roman" w:cs="Times New Roman"/>
        </w:rPr>
        <w:t xml:space="preserve"> </w:t>
      </w:r>
      <w:hyperlink r:id="rId12" w:history="1">
        <w:r w:rsidRPr="00985F5A">
          <w:rPr>
            <w:rStyle w:val="Hyperlink"/>
            <w:rFonts w:ascii="Times New Roman" w:hAnsi="Times New Roman" w:cs="Times New Roman"/>
          </w:rPr>
          <w:t>IndianaVeteransPreference@idoa.IN.gov</w:t>
        </w:r>
      </w:hyperlink>
      <w:r w:rsidRPr="00985F5A">
        <w:rPr>
          <w:rFonts w:ascii="Times New Roman" w:hAnsi="Times New Roman" w:cs="Times New Roman"/>
        </w:rPr>
        <w:t xml:space="preserve"> for review and approval before changing the participation plan submitted in connection with this Contract. </w:t>
      </w:r>
    </w:p>
    <w:p w14:paraId="298F9B2B" w14:textId="77777777" w:rsidR="00985F5A" w:rsidRPr="00985F5A" w:rsidRDefault="00985F5A" w:rsidP="00445F9E">
      <w:pPr>
        <w:pStyle w:val="NoSpacing"/>
        <w:jc w:val="both"/>
        <w:rPr>
          <w:rFonts w:ascii="Times New Roman" w:hAnsi="Times New Roman" w:cs="Times New Roman"/>
        </w:rPr>
      </w:pPr>
    </w:p>
    <w:p w14:paraId="05408183"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 xml:space="preserve">The Contractor shall report payments made to certified IVOSB subcontractors under this Contract </w:t>
      </w:r>
      <w:proofErr w:type="gramStart"/>
      <w:r w:rsidRPr="00985F5A">
        <w:rPr>
          <w:rFonts w:ascii="Times New Roman" w:hAnsi="Times New Roman" w:cs="Times New Roman"/>
        </w:rPr>
        <w:t>on a monthly basis</w:t>
      </w:r>
      <w:proofErr w:type="gramEnd"/>
      <w:r w:rsidRPr="00985F5A">
        <w:rPr>
          <w:rFonts w:ascii="Times New Roman" w:hAnsi="Times New Roman" w:cs="Times New Roman"/>
        </w:rPr>
        <w:t xml:space="preserve"> using Pay Audit. The Contractor shall notify subcontractors that they must confirm payments received from the Contractor in Pay Audit. The Pay Audit system can be accessed on the IDOA webpage at: </w:t>
      </w:r>
      <w:hyperlink r:id="rId13" w:history="1">
        <w:r w:rsidRPr="00985F5A">
          <w:rPr>
            <w:rStyle w:val="Hyperlink"/>
            <w:rFonts w:ascii="Times New Roman" w:hAnsi="Times New Roman" w:cs="Times New Roman"/>
          </w:rPr>
          <w:t>www.in.gov/idoa/mwbe/payaudit.htm</w:t>
        </w:r>
      </w:hyperlink>
      <w:r w:rsidRPr="00985F5A">
        <w:rPr>
          <w:rFonts w:ascii="Times New Roman" w:hAnsi="Times New Roman" w:cs="Times New Roman"/>
          <w:color w:val="000000"/>
        </w:rPr>
        <w:t xml:space="preserve">. </w:t>
      </w:r>
      <w:r w:rsidRPr="00985F5A">
        <w:rPr>
          <w:rFonts w:ascii="Times New Roman" w:hAnsi="Times New Roman" w:cs="Times New Roman"/>
        </w:rPr>
        <w:t xml:space="preserve"> The Contractor may also be required to report IVOSB certified subcontractor payments directly to the Division of Supplier Diversity, as reasonably requested and in the format required by the Division of Supplier Diversity.</w:t>
      </w:r>
    </w:p>
    <w:p w14:paraId="16B53D9B" w14:textId="77777777" w:rsidR="00985F5A" w:rsidRPr="00985F5A" w:rsidRDefault="00985F5A" w:rsidP="00445F9E">
      <w:pPr>
        <w:spacing w:line="240" w:lineRule="auto"/>
        <w:rPr>
          <w:rFonts w:ascii="Times New Roman" w:hAnsi="Times New Roman" w:cs="Times New Roman"/>
        </w:rPr>
      </w:pPr>
      <w:r w:rsidRPr="00985F5A">
        <w:rPr>
          <w:rFonts w:ascii="Times New Roman" w:hAnsi="Times New Roman" w:cs="Times New Roman"/>
        </w:rPr>
        <w:t>The Contractor’s failure to comply with the provisions in this clause may be considered a material breach of the Contract.</w:t>
      </w:r>
    </w:p>
    <w:p w14:paraId="172A1285" w14:textId="77777777" w:rsidR="004D718B" w:rsidRDefault="004D718B" w:rsidP="004D718B">
      <w:pPr>
        <w:jc w:val="both"/>
        <w:rPr>
          <w:rFonts w:ascii="Times New Roman" w:hAnsi="Times New Roman" w:cs="Times New Roman"/>
        </w:rPr>
      </w:pPr>
      <w:r>
        <w:rPr>
          <w:rFonts w:ascii="Times New Roman" w:hAnsi="Times New Roman" w:cs="Times New Roman"/>
          <w:b/>
          <w:bCs/>
        </w:rPr>
        <w:t xml:space="preserve">27.       Information Technology Enterprise Architecture Requirements. </w:t>
      </w:r>
      <w:r>
        <w:rPr>
          <w:rFonts w:ascii="Times New Roman" w:hAnsi="Times New Roman" w:cs="Times New Roman"/>
        </w:rPr>
        <w:t xml:space="preserve"> If this Contract involves information technology-related products or services, the Contractor agrees that all such products or services are compatible with any of the technology standards found at </w:t>
      </w:r>
      <w:hyperlink r:id="rId14" w:history="1">
        <w:r>
          <w:rPr>
            <w:rStyle w:val="Hyperlink"/>
            <w:rFonts w:ascii="Times New Roman" w:hAnsi="Times New Roman" w:cs="Times New Roman"/>
          </w:rPr>
          <w:t>https://www.in.gov/iot/2394.htm</w:t>
        </w:r>
      </w:hyperlink>
      <w:r>
        <w:rPr>
          <w:rFonts w:ascii="Times New Roman" w:hAnsi="Times New Roman" w:cs="Times New Roman"/>
        </w:rPr>
        <w:t xml:space="preserve"> that are applicable, including the assistive technology standard.  The State may terminate this Contract for default if the terms of this paragraph are breached.</w:t>
      </w:r>
    </w:p>
    <w:p w14:paraId="172A1288" w14:textId="77777777" w:rsidR="006E4F58" w:rsidRPr="006E4F58" w:rsidRDefault="006E4F58" w:rsidP="006E4F58">
      <w:pPr>
        <w:widowControl w:val="0"/>
        <w:spacing w:after="0" w:line="240" w:lineRule="auto"/>
        <w:rPr>
          <w:rFonts w:ascii="Times New Roman" w:eastAsia="Times New Roman" w:hAnsi="Times New Roman" w:cs="Times New Roman"/>
          <w:snapToGrid w:val="0"/>
        </w:rPr>
      </w:pPr>
      <w:r w:rsidRPr="006E4F58">
        <w:rPr>
          <w:rFonts w:ascii="Times New Roman" w:eastAsia="Times New Roman" w:hAnsi="Times New Roman" w:cs="Times New Roman"/>
          <w:b/>
          <w:snapToGrid w:val="0"/>
        </w:rPr>
        <w:t>2</w:t>
      </w:r>
      <w:r w:rsidR="00657CD7">
        <w:rPr>
          <w:rFonts w:ascii="Times New Roman" w:eastAsia="Times New Roman" w:hAnsi="Times New Roman" w:cs="Times New Roman"/>
          <w:b/>
          <w:snapToGrid w:val="0"/>
        </w:rPr>
        <w:t>8</w:t>
      </w:r>
      <w:r w:rsidRPr="006E4F58">
        <w:rPr>
          <w:rFonts w:ascii="Times New Roman" w:eastAsia="Times New Roman" w:hAnsi="Times New Roman" w:cs="Times New Roman"/>
          <w:b/>
          <w:snapToGrid w:val="0"/>
        </w:rPr>
        <w:t>.  Insurance.</w:t>
      </w:r>
      <w:r w:rsidRPr="006E4F58">
        <w:rPr>
          <w:rFonts w:ascii="Times New Roman" w:eastAsia="Times New Roman" w:hAnsi="Times New Roman" w:cs="Times New Roman"/>
          <w:snapToGrid w:val="0"/>
        </w:rPr>
        <w:t xml:space="preserve">  </w:t>
      </w:r>
    </w:p>
    <w:p w14:paraId="172A1289" w14:textId="6FF2391B" w:rsidR="00D515C5" w:rsidRPr="00804C75" w:rsidRDefault="00D515C5" w:rsidP="00D515C5">
      <w:pPr>
        <w:pStyle w:val="NoSpacing"/>
        <w:rPr>
          <w:rFonts w:ascii="Times New Roman" w:hAnsi="Times New Roman" w:cs="Times New Roman"/>
        </w:rPr>
      </w:pPr>
      <w:r w:rsidRPr="00804C75">
        <w:rPr>
          <w:rFonts w:ascii="Times New Roman" w:hAnsi="Times New Roman" w:cs="Times New Roman"/>
        </w:rPr>
        <w:t>A.  The Contractor and</w:t>
      </w:r>
      <w:r w:rsidRPr="00804C75">
        <w:rPr>
          <w:rFonts w:ascii="Times New Roman" w:hAnsi="Times New Roman" w:cs="Times New Roman"/>
          <w:spacing w:val="-2"/>
        </w:rPr>
        <w:t xml:space="preserve"> </w:t>
      </w:r>
      <w:r w:rsidRPr="00804C75">
        <w:rPr>
          <w:rFonts w:ascii="Times New Roman" w:hAnsi="Times New Roman" w:cs="Times New Roman"/>
        </w:rPr>
        <w:t>its</w:t>
      </w:r>
      <w:r w:rsidRPr="00804C75">
        <w:rPr>
          <w:rFonts w:ascii="Times New Roman" w:hAnsi="Times New Roman" w:cs="Times New Roman"/>
          <w:spacing w:val="2"/>
        </w:rPr>
        <w:t xml:space="preserve"> </w:t>
      </w:r>
      <w:r w:rsidRPr="00804C75">
        <w:rPr>
          <w:rFonts w:ascii="Times New Roman" w:hAnsi="Times New Roman" w:cs="Times New Roman"/>
        </w:rPr>
        <w:t>subcontractors</w:t>
      </w:r>
      <w:r w:rsidRPr="00804C75">
        <w:rPr>
          <w:rFonts w:ascii="Times New Roman" w:hAnsi="Times New Roman" w:cs="Times New Roman"/>
          <w:spacing w:val="-2"/>
        </w:rPr>
        <w:t xml:space="preserve"> </w:t>
      </w:r>
      <w:r w:rsidRPr="00804C75">
        <w:rPr>
          <w:rFonts w:ascii="Times New Roman" w:hAnsi="Times New Roman" w:cs="Times New Roman"/>
        </w:rPr>
        <w:t>(if any) shall</w:t>
      </w:r>
      <w:r w:rsidRPr="00804C75">
        <w:rPr>
          <w:rFonts w:ascii="Times New Roman" w:hAnsi="Times New Roman" w:cs="Times New Roman"/>
          <w:spacing w:val="-2"/>
        </w:rPr>
        <w:t xml:space="preserve"> </w:t>
      </w:r>
      <w:r w:rsidRPr="00804C75">
        <w:rPr>
          <w:rFonts w:ascii="Times New Roman" w:hAnsi="Times New Roman" w:cs="Times New Roman"/>
        </w:rPr>
        <w:t>secure</w:t>
      </w:r>
      <w:r w:rsidRPr="00804C75">
        <w:rPr>
          <w:rFonts w:ascii="Times New Roman" w:hAnsi="Times New Roman" w:cs="Times New Roman"/>
          <w:spacing w:val="-2"/>
        </w:rPr>
        <w:t xml:space="preserve"> </w:t>
      </w:r>
      <w:r w:rsidRPr="00804C75">
        <w:rPr>
          <w:rFonts w:ascii="Times New Roman" w:hAnsi="Times New Roman" w:cs="Times New Roman"/>
        </w:rPr>
        <w:t>and keep</w:t>
      </w:r>
      <w:r w:rsidRPr="00804C75">
        <w:rPr>
          <w:rFonts w:ascii="Times New Roman" w:hAnsi="Times New Roman" w:cs="Times New Roman"/>
          <w:spacing w:val="-3"/>
        </w:rPr>
        <w:t xml:space="preserve"> </w:t>
      </w:r>
      <w:r w:rsidRPr="00804C75">
        <w:rPr>
          <w:rFonts w:ascii="Times New Roman" w:hAnsi="Times New Roman" w:cs="Times New Roman"/>
        </w:rPr>
        <w:t>in force</w:t>
      </w:r>
      <w:r w:rsidRPr="00804C75">
        <w:rPr>
          <w:rFonts w:ascii="Times New Roman" w:hAnsi="Times New Roman" w:cs="Times New Roman"/>
          <w:spacing w:val="-2"/>
        </w:rPr>
        <w:t xml:space="preserve"> </w:t>
      </w:r>
      <w:r w:rsidRPr="00804C75">
        <w:rPr>
          <w:rFonts w:ascii="Times New Roman" w:hAnsi="Times New Roman" w:cs="Times New Roman"/>
        </w:rPr>
        <w:t>during</w:t>
      </w:r>
      <w:r w:rsidRPr="00804C75">
        <w:rPr>
          <w:rFonts w:ascii="Times New Roman" w:hAnsi="Times New Roman" w:cs="Times New Roman"/>
          <w:spacing w:val="-3"/>
        </w:rPr>
        <w:t xml:space="preserve"> </w:t>
      </w:r>
      <w:r w:rsidRPr="00804C75">
        <w:rPr>
          <w:rFonts w:ascii="Times New Roman" w:hAnsi="Times New Roman" w:cs="Times New Roman"/>
        </w:rPr>
        <w:t>the term</w:t>
      </w:r>
      <w:r w:rsidRPr="00804C75">
        <w:rPr>
          <w:rFonts w:ascii="Times New Roman" w:hAnsi="Times New Roman" w:cs="Times New Roman"/>
          <w:spacing w:val="-4"/>
        </w:rPr>
        <w:t xml:space="preserve"> </w:t>
      </w:r>
      <w:r w:rsidRPr="00804C75">
        <w:rPr>
          <w:rFonts w:ascii="Times New Roman" w:hAnsi="Times New Roman" w:cs="Times New Roman"/>
        </w:rPr>
        <w:t>of this Contract</w:t>
      </w:r>
      <w:r w:rsidRPr="00804C75">
        <w:rPr>
          <w:rFonts w:ascii="Times New Roman" w:hAnsi="Times New Roman" w:cs="Times New Roman"/>
          <w:spacing w:val="-2"/>
        </w:rPr>
        <w:t xml:space="preserve"> </w:t>
      </w:r>
      <w:r w:rsidRPr="00804C75">
        <w:rPr>
          <w:rFonts w:ascii="Times New Roman" w:hAnsi="Times New Roman" w:cs="Times New Roman"/>
        </w:rPr>
        <w:t>the</w:t>
      </w:r>
      <w:r w:rsidRPr="00804C75">
        <w:rPr>
          <w:rFonts w:ascii="Times New Roman" w:hAnsi="Times New Roman" w:cs="Times New Roman"/>
          <w:spacing w:val="-2"/>
        </w:rPr>
        <w:t xml:space="preserve"> </w:t>
      </w:r>
      <w:r w:rsidRPr="00804C75">
        <w:rPr>
          <w:rFonts w:ascii="Times New Roman" w:hAnsi="Times New Roman" w:cs="Times New Roman"/>
        </w:rPr>
        <w:t>following</w:t>
      </w:r>
      <w:r w:rsidRPr="00804C75">
        <w:rPr>
          <w:rFonts w:ascii="Times New Roman" w:hAnsi="Times New Roman" w:cs="Times New Roman"/>
          <w:spacing w:val="-3"/>
        </w:rPr>
        <w:t xml:space="preserve"> </w:t>
      </w:r>
      <w:r w:rsidRPr="00804C75">
        <w:rPr>
          <w:rFonts w:ascii="Times New Roman" w:hAnsi="Times New Roman" w:cs="Times New Roman"/>
        </w:rPr>
        <w:t>insurance coverages</w:t>
      </w:r>
      <w:r w:rsidRPr="00804C75">
        <w:rPr>
          <w:rFonts w:ascii="Times New Roman" w:hAnsi="Times New Roman" w:cs="Times New Roman"/>
          <w:spacing w:val="-2"/>
        </w:rPr>
        <w:t xml:space="preserve"> </w:t>
      </w:r>
      <w:r w:rsidRPr="00804C75">
        <w:rPr>
          <w:rFonts w:ascii="Times New Roman" w:hAnsi="Times New Roman" w:cs="Times New Roman"/>
        </w:rPr>
        <w:t>(if applicable) covering</w:t>
      </w:r>
      <w:r w:rsidRPr="00804C75">
        <w:rPr>
          <w:rFonts w:ascii="Times New Roman" w:hAnsi="Times New Roman" w:cs="Times New Roman"/>
          <w:spacing w:val="-3"/>
        </w:rPr>
        <w:t xml:space="preserve"> </w:t>
      </w:r>
      <w:r w:rsidRPr="00804C75">
        <w:rPr>
          <w:rFonts w:ascii="Times New Roman" w:hAnsi="Times New Roman" w:cs="Times New Roman"/>
        </w:rPr>
        <w:t xml:space="preserve">the </w:t>
      </w:r>
      <w:del w:id="22" w:author="Author">
        <w:r w:rsidRPr="00804C75" w:rsidDel="00B54B98">
          <w:rPr>
            <w:rFonts w:ascii="Times New Roman" w:hAnsi="Times New Roman" w:cs="Times New Roman"/>
          </w:rPr>
          <w:delText>Contracto</w:delText>
        </w:r>
      </w:del>
      <w:r w:rsidRPr="00804C75">
        <w:rPr>
          <w:rFonts w:ascii="Times New Roman" w:hAnsi="Times New Roman" w:cs="Times New Roman"/>
        </w:rPr>
        <w:t xml:space="preserve">r </w:t>
      </w:r>
      <w:del w:id="23" w:author="Author">
        <w:r w:rsidRPr="00804C75" w:rsidDel="00B54B98">
          <w:rPr>
            <w:rFonts w:ascii="Times New Roman" w:hAnsi="Times New Roman" w:cs="Times New Roman"/>
          </w:rPr>
          <w:delText>for any</w:delText>
        </w:r>
        <w:r w:rsidRPr="00804C75" w:rsidDel="00B54B98">
          <w:rPr>
            <w:rFonts w:ascii="Times New Roman" w:hAnsi="Times New Roman" w:cs="Times New Roman"/>
            <w:spacing w:val="-2"/>
          </w:rPr>
          <w:delText xml:space="preserve"> </w:delText>
        </w:r>
        <w:r w:rsidRPr="00804C75" w:rsidDel="00B54B98">
          <w:rPr>
            <w:rFonts w:ascii="Times New Roman" w:hAnsi="Times New Roman" w:cs="Times New Roman"/>
          </w:rPr>
          <w:delText xml:space="preserve">and </w:delText>
        </w:r>
        <w:r w:rsidRPr="00804C75" w:rsidDel="00B54B98">
          <w:rPr>
            <w:rFonts w:ascii="Times New Roman" w:hAnsi="Times New Roman" w:cs="Times New Roman"/>
            <w:spacing w:val="-2"/>
          </w:rPr>
          <w:delText>all</w:delText>
        </w:r>
        <w:r w:rsidRPr="00804C75" w:rsidDel="00B54B98">
          <w:rPr>
            <w:rFonts w:ascii="Times New Roman" w:hAnsi="Times New Roman" w:cs="Times New Roman"/>
            <w:spacing w:val="1"/>
          </w:rPr>
          <w:delText xml:space="preserve"> </w:delText>
        </w:r>
        <w:r w:rsidRPr="00804C75" w:rsidDel="00B54B98">
          <w:rPr>
            <w:rFonts w:ascii="Times New Roman" w:hAnsi="Times New Roman" w:cs="Times New Roman"/>
          </w:rPr>
          <w:delText>claims of any</w:delText>
        </w:r>
        <w:r w:rsidRPr="00804C75" w:rsidDel="00B54B98">
          <w:rPr>
            <w:rFonts w:ascii="Times New Roman" w:hAnsi="Times New Roman" w:cs="Times New Roman"/>
            <w:spacing w:val="-2"/>
          </w:rPr>
          <w:delText xml:space="preserve"> </w:delText>
        </w:r>
        <w:r w:rsidRPr="00804C75" w:rsidDel="00B54B98">
          <w:rPr>
            <w:rFonts w:ascii="Times New Roman" w:hAnsi="Times New Roman" w:cs="Times New Roman"/>
          </w:rPr>
          <w:delText>nature which</w:delText>
        </w:r>
        <w:r w:rsidRPr="00804C75" w:rsidDel="00B54B98">
          <w:rPr>
            <w:rFonts w:ascii="Times New Roman" w:hAnsi="Times New Roman" w:cs="Times New Roman"/>
            <w:spacing w:val="-2"/>
          </w:rPr>
          <w:delText xml:space="preserve"> may </w:delText>
        </w:r>
        <w:r w:rsidRPr="00804C75" w:rsidDel="00B54B98">
          <w:rPr>
            <w:rFonts w:ascii="Times New Roman" w:hAnsi="Times New Roman" w:cs="Times New Roman"/>
          </w:rPr>
          <w:delText>in</w:delText>
        </w:r>
        <w:r w:rsidRPr="00804C75" w:rsidDel="00B54B98">
          <w:rPr>
            <w:rFonts w:ascii="Times New Roman" w:hAnsi="Times New Roman" w:cs="Times New Roman"/>
            <w:spacing w:val="2"/>
          </w:rPr>
          <w:delText xml:space="preserve"> </w:delText>
        </w:r>
        <w:r w:rsidRPr="00804C75" w:rsidDel="00B54B98">
          <w:rPr>
            <w:rFonts w:ascii="Times New Roman" w:hAnsi="Times New Roman" w:cs="Times New Roman"/>
          </w:rPr>
          <w:delText>any manner arise out</w:delText>
        </w:r>
        <w:r w:rsidRPr="00804C75" w:rsidDel="00B54B98">
          <w:rPr>
            <w:rFonts w:ascii="Times New Roman" w:hAnsi="Times New Roman" w:cs="Times New Roman"/>
            <w:spacing w:val="1"/>
          </w:rPr>
          <w:delText xml:space="preserve"> </w:delText>
        </w:r>
        <w:r w:rsidRPr="00804C75" w:rsidDel="00B54B98">
          <w:rPr>
            <w:rFonts w:ascii="Times New Roman" w:hAnsi="Times New Roman" w:cs="Times New Roman"/>
            <w:spacing w:val="-2"/>
          </w:rPr>
          <w:delText>of</w:delText>
        </w:r>
        <w:r w:rsidRPr="00804C75" w:rsidDel="00B54B98">
          <w:rPr>
            <w:rFonts w:ascii="Times New Roman" w:hAnsi="Times New Roman" w:cs="Times New Roman"/>
          </w:rPr>
          <w:delText xml:space="preserve"> or</w:delText>
        </w:r>
        <w:r w:rsidRPr="00804C75" w:rsidDel="00B54B98">
          <w:rPr>
            <w:rFonts w:ascii="Times New Roman" w:hAnsi="Times New Roman" w:cs="Times New Roman"/>
            <w:spacing w:val="-2"/>
          </w:rPr>
          <w:delText xml:space="preserve"> </w:delText>
        </w:r>
        <w:r w:rsidRPr="00804C75" w:rsidDel="00B54B98">
          <w:rPr>
            <w:rFonts w:ascii="Times New Roman" w:hAnsi="Times New Roman" w:cs="Times New Roman"/>
          </w:rPr>
          <w:delText>result</w:delText>
        </w:r>
        <w:r w:rsidRPr="00804C75" w:rsidDel="00B54B98">
          <w:rPr>
            <w:rFonts w:ascii="Times New Roman" w:hAnsi="Times New Roman" w:cs="Times New Roman"/>
            <w:spacing w:val="-2"/>
          </w:rPr>
          <w:delText xml:space="preserve"> </w:delText>
        </w:r>
        <w:r w:rsidRPr="00804C75" w:rsidDel="00B54B98">
          <w:rPr>
            <w:rFonts w:ascii="Times New Roman" w:hAnsi="Times New Roman" w:cs="Times New Roman"/>
          </w:rPr>
          <w:delText>from</w:delText>
        </w:r>
        <w:r w:rsidRPr="00804C75" w:rsidDel="00B54B98">
          <w:rPr>
            <w:rFonts w:ascii="Times New Roman" w:hAnsi="Times New Roman" w:cs="Times New Roman"/>
            <w:spacing w:val="-4"/>
          </w:rPr>
          <w:delText xml:space="preserve"> </w:delText>
        </w:r>
      </w:del>
      <w:r w:rsidRPr="00804C75">
        <w:rPr>
          <w:rFonts w:ascii="Times New Roman" w:hAnsi="Times New Roman" w:cs="Times New Roman"/>
        </w:rPr>
        <w:t>Contractor’s performance under this</w:t>
      </w:r>
      <w:r w:rsidRPr="00804C75">
        <w:rPr>
          <w:rFonts w:ascii="Times New Roman" w:hAnsi="Times New Roman" w:cs="Times New Roman"/>
          <w:spacing w:val="41"/>
        </w:rPr>
        <w:t xml:space="preserve"> </w:t>
      </w:r>
      <w:r w:rsidRPr="00804C75">
        <w:rPr>
          <w:rFonts w:ascii="Times New Roman" w:hAnsi="Times New Roman" w:cs="Times New Roman"/>
        </w:rPr>
        <w:t>Contract:</w:t>
      </w:r>
    </w:p>
    <w:p w14:paraId="172A128A" w14:textId="77777777" w:rsidR="00D515C5" w:rsidRPr="00351EEC" w:rsidRDefault="00D515C5" w:rsidP="00D515C5">
      <w:pPr>
        <w:widowControl w:val="0"/>
        <w:spacing w:before="10" w:after="0" w:line="240" w:lineRule="auto"/>
        <w:rPr>
          <w:rFonts w:ascii="Times New Roman" w:eastAsia="Times New Roman" w:hAnsi="Times New Roman" w:cs="Times New Roman"/>
          <w:sz w:val="21"/>
          <w:szCs w:val="21"/>
        </w:rPr>
      </w:pPr>
    </w:p>
    <w:p w14:paraId="172A128B" w14:textId="6F428030" w:rsidR="00D515C5" w:rsidRPr="00351EEC" w:rsidRDefault="00D515C5" w:rsidP="00D515C5">
      <w:pPr>
        <w:widowControl w:val="0"/>
        <w:tabs>
          <w:tab w:val="left" w:pos="822"/>
        </w:tabs>
        <w:spacing w:after="0" w:line="240" w:lineRule="auto"/>
        <w:ind w:left="360" w:right="360"/>
        <w:rPr>
          <w:rFonts w:ascii="Times New Roman" w:hAnsi="Times New Roman" w:cs="Times New Roman"/>
        </w:rPr>
      </w:pPr>
      <w:r>
        <w:rPr>
          <w:rFonts w:ascii="Times New Roman" w:eastAsia="Times New Roman" w:hAnsi="Times New Roman"/>
          <w:spacing w:val="-1"/>
        </w:rPr>
        <w:lastRenderedPageBreak/>
        <w:t xml:space="preserve">1.  </w:t>
      </w:r>
      <w:r w:rsidRPr="00351EEC">
        <w:rPr>
          <w:rFonts w:ascii="Times New Roman" w:eastAsia="Times New Roman" w:hAnsi="Times New Roman"/>
          <w:spacing w:val="-1"/>
        </w:rPr>
        <w:t>Commercial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general</w:t>
      </w:r>
      <w:r w:rsidRPr="00351EEC">
        <w:rPr>
          <w:rFonts w:ascii="Times New Roman" w:eastAsia="Times New Roman" w:hAnsi="Times New Roman"/>
          <w:spacing w:val="1"/>
        </w:rPr>
        <w:t xml:space="preserve"> </w:t>
      </w:r>
      <w:r w:rsidRPr="00351EEC">
        <w:rPr>
          <w:rFonts w:ascii="Times New Roman" w:eastAsia="Times New Roman" w:hAnsi="Times New Roman"/>
          <w:spacing w:val="-2"/>
        </w:rPr>
        <w:t>liability,</w:t>
      </w:r>
      <w:r w:rsidRPr="00351EEC">
        <w:rPr>
          <w:rFonts w:ascii="Times New Roman" w:eastAsia="Times New Roman" w:hAnsi="Times New Roman"/>
        </w:rPr>
        <w:t xml:space="preserve"> </w:t>
      </w:r>
      <w:r w:rsidRPr="00351EEC">
        <w:rPr>
          <w:rFonts w:ascii="Times New Roman" w:eastAsia="Times New Roman" w:hAnsi="Times New Roman"/>
          <w:spacing w:val="-1"/>
        </w:rPr>
        <w:t>including</w:t>
      </w:r>
      <w:r w:rsidRPr="00351EEC">
        <w:rPr>
          <w:rFonts w:ascii="Times New Roman" w:eastAsia="Times New Roman" w:hAnsi="Times New Roman"/>
          <w:spacing w:val="-3"/>
        </w:rPr>
        <w:t xml:space="preserve"> </w:t>
      </w:r>
      <w:r w:rsidRPr="00351EEC">
        <w:rPr>
          <w:rFonts w:ascii="Times New Roman" w:eastAsia="Times New Roman" w:hAnsi="Times New Roman"/>
          <w:spacing w:val="-1"/>
        </w:rPr>
        <w:t>contractual</w:t>
      </w:r>
      <w:r w:rsidRPr="00351EEC">
        <w:rPr>
          <w:rFonts w:ascii="Times New Roman" w:eastAsia="Times New Roman" w:hAnsi="Times New Roman"/>
          <w:spacing w:val="1"/>
        </w:rPr>
        <w:t xml:space="preserve"> </w:t>
      </w:r>
      <w:r w:rsidRPr="00351EEC">
        <w:rPr>
          <w:rFonts w:ascii="Times New Roman" w:eastAsia="Times New Roman" w:hAnsi="Times New Roman"/>
          <w:spacing w:val="-1"/>
        </w:rPr>
        <w:t>coverage,</w:t>
      </w:r>
      <w:r w:rsidRPr="00351EEC">
        <w:rPr>
          <w:rFonts w:ascii="Times New Roman" w:eastAsia="Times New Roman" w:hAnsi="Times New Roman"/>
        </w:rPr>
        <w:t xml:space="preserve"> and </w:t>
      </w:r>
      <w:r w:rsidRPr="00351EEC">
        <w:rPr>
          <w:rFonts w:ascii="Times New Roman" w:eastAsia="Times New Roman" w:hAnsi="Times New Roman"/>
          <w:spacing w:val="-1"/>
        </w:rPr>
        <w:t>products</w:t>
      </w:r>
      <w:r w:rsidRPr="00351EEC">
        <w:rPr>
          <w:rFonts w:ascii="Times New Roman" w:eastAsia="Times New Roman" w:hAnsi="Times New Roman"/>
        </w:rPr>
        <w:t xml:space="preserve"> </w:t>
      </w:r>
      <w:r w:rsidRPr="00351EEC">
        <w:rPr>
          <w:rFonts w:ascii="Times New Roman" w:eastAsia="Times New Roman" w:hAnsi="Times New Roman"/>
          <w:spacing w:val="-1"/>
        </w:rPr>
        <w:t>or</w:t>
      </w:r>
      <w:r>
        <w:rPr>
          <w:rFonts w:ascii="Times New Roman" w:eastAsia="Times New Roman" w:hAnsi="Times New Roman"/>
          <w:spacing w:val="-1"/>
        </w:rPr>
        <w:t xml:space="preserve"> </w:t>
      </w:r>
      <w:r w:rsidRPr="00351EEC">
        <w:rPr>
          <w:rFonts w:ascii="Times New Roman" w:hAnsi="Times New Roman" w:cs="Times New Roman"/>
        </w:rPr>
        <w:t>completed operations coverage (if</w:t>
      </w:r>
      <w:r w:rsidRPr="00351EEC">
        <w:rPr>
          <w:rFonts w:ascii="Times New Roman" w:hAnsi="Times New Roman" w:cs="Times New Roman"/>
          <w:spacing w:val="-2"/>
        </w:rPr>
        <w:t xml:space="preserve"> </w:t>
      </w:r>
      <w:r w:rsidRPr="00351EEC">
        <w:rPr>
          <w:rFonts w:ascii="Times New Roman" w:hAnsi="Times New Roman" w:cs="Times New Roman"/>
        </w:rPr>
        <w:t>applicable), with</w:t>
      </w:r>
      <w:r w:rsidRPr="00351EEC">
        <w:rPr>
          <w:rFonts w:ascii="Times New Roman" w:hAnsi="Times New Roman" w:cs="Times New Roman"/>
          <w:spacing w:val="-3"/>
        </w:rPr>
        <w:t xml:space="preserve"> </w:t>
      </w:r>
      <w:r w:rsidRPr="00351EEC">
        <w:rPr>
          <w:rFonts w:ascii="Times New Roman" w:hAnsi="Times New Roman" w:cs="Times New Roman"/>
        </w:rPr>
        <w:t>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limits not</w:t>
      </w:r>
      <w:r w:rsidRPr="00351EEC">
        <w:rPr>
          <w:rFonts w:ascii="Times New Roman" w:hAnsi="Times New Roman" w:cs="Times New Roman"/>
          <w:spacing w:val="1"/>
        </w:rPr>
        <w:t xml:space="preserve"> </w:t>
      </w:r>
      <w:r w:rsidRPr="00351EEC">
        <w:rPr>
          <w:rFonts w:ascii="Times New Roman" w:hAnsi="Times New Roman" w:cs="Times New Roman"/>
        </w:rPr>
        <w:t>less</w:t>
      </w:r>
      <w:r w:rsidRPr="00351EEC">
        <w:rPr>
          <w:rFonts w:ascii="Times New Roman" w:hAnsi="Times New Roman" w:cs="Times New Roman"/>
          <w:spacing w:val="-2"/>
        </w:rPr>
        <w:t xml:space="preserve"> </w:t>
      </w:r>
      <w:r w:rsidRPr="00351EEC">
        <w:rPr>
          <w:rFonts w:ascii="Times New Roman" w:hAnsi="Times New Roman" w:cs="Times New Roman"/>
        </w:rPr>
        <w:t>than</w:t>
      </w:r>
      <w:r>
        <w:rPr>
          <w:rFonts w:ascii="Times New Roman" w:hAnsi="Times New Roman" w:cs="Times New Roman"/>
        </w:rPr>
        <w:t xml:space="preserve">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w:t>
      </w:r>
      <w:ins w:id="24" w:author="Author">
        <w:r w:rsidR="001026CE">
          <w:rPr>
            <w:rFonts w:ascii="Times New Roman" w:hAnsi="Times New Roman" w:cs="Times New Roman"/>
          </w:rPr>
          <w:t>1</w:t>
        </w:r>
      </w:ins>
      <w:del w:id="25" w:author="Author">
        <w:r w:rsidRPr="00351EEC" w:rsidDel="001026CE">
          <w:rPr>
            <w:rFonts w:ascii="Times New Roman" w:hAnsi="Times New Roman" w:cs="Times New Roman"/>
          </w:rPr>
          <w:delText>5</w:delText>
        </w:r>
      </w:del>
      <w:r w:rsidRPr="00351EEC">
        <w:rPr>
          <w:rFonts w:ascii="Times New Roman" w:hAnsi="Times New Roman" w:cs="Times New Roman"/>
        </w:rPr>
        <w:t>,000,000 per</w:t>
      </w:r>
      <w:r w:rsidRPr="00351EEC">
        <w:rPr>
          <w:rFonts w:ascii="Times New Roman" w:hAnsi="Times New Roman" w:cs="Times New Roman"/>
          <w:spacing w:val="1"/>
        </w:rPr>
        <w:t xml:space="preserve"> </w:t>
      </w:r>
      <w:r w:rsidRPr="00351EEC">
        <w:rPr>
          <w:rFonts w:ascii="Times New Roman" w:hAnsi="Times New Roman" w:cs="Times New Roman"/>
        </w:rPr>
        <w:t>occurrence unless</w:t>
      </w:r>
      <w:r w:rsidRPr="00351EEC">
        <w:rPr>
          <w:rFonts w:ascii="Times New Roman" w:hAnsi="Times New Roman" w:cs="Times New Roman"/>
          <w:spacing w:val="-2"/>
        </w:rPr>
        <w:t xml:space="preserve"> </w:t>
      </w:r>
      <w:r w:rsidRPr="00351EEC">
        <w:rPr>
          <w:rFonts w:ascii="Times New Roman" w:hAnsi="Times New Roman" w:cs="Times New Roman"/>
        </w:rPr>
        <w:t>additional</w:t>
      </w:r>
      <w:r w:rsidRPr="00351EEC">
        <w:rPr>
          <w:rFonts w:ascii="Times New Roman" w:hAnsi="Times New Roman" w:cs="Times New Roman"/>
          <w:spacing w:val="1"/>
        </w:rPr>
        <w:t xml:space="preserve"> </w:t>
      </w:r>
      <w:r w:rsidRPr="00351EEC">
        <w:rPr>
          <w:rFonts w:ascii="Times New Roman" w:hAnsi="Times New Roman" w:cs="Times New Roman"/>
        </w:rPr>
        <w:t>coverage is</w:t>
      </w:r>
      <w:r w:rsidRPr="00351EEC">
        <w:rPr>
          <w:rFonts w:ascii="Times New Roman" w:hAnsi="Times New Roman" w:cs="Times New Roman"/>
          <w:spacing w:val="-2"/>
        </w:rPr>
        <w:t xml:space="preserve"> </w:t>
      </w:r>
      <w:r w:rsidRPr="00351EEC">
        <w:rPr>
          <w:rFonts w:ascii="Times New Roman" w:hAnsi="Times New Roman" w:cs="Times New Roman"/>
        </w:rPr>
        <w:t>required by</w:t>
      </w:r>
      <w:r w:rsidRPr="00351EEC">
        <w:rPr>
          <w:rFonts w:ascii="Times New Roman" w:hAnsi="Times New Roman" w:cs="Times New Roman"/>
          <w:spacing w:val="-2"/>
        </w:rPr>
        <w:t xml:space="preserve"> </w:t>
      </w:r>
      <w:r w:rsidRPr="00351EEC">
        <w:rPr>
          <w:rFonts w:ascii="Times New Roman" w:hAnsi="Times New Roman" w:cs="Times New Roman"/>
        </w:rPr>
        <w:t>the</w:t>
      </w:r>
      <w:r w:rsidRPr="00351EEC">
        <w:rPr>
          <w:rFonts w:ascii="Times New Roman" w:hAnsi="Times New Roman" w:cs="Times New Roman"/>
          <w:spacing w:val="45"/>
        </w:rPr>
        <w:t xml:space="preserve"> </w:t>
      </w:r>
      <w:r w:rsidRPr="00351EEC">
        <w:rPr>
          <w:rFonts w:ascii="Times New Roman" w:hAnsi="Times New Roman" w:cs="Times New Roman"/>
        </w:rPr>
        <w:t>State.</w:t>
      </w:r>
      <w:r w:rsidRPr="00351EEC">
        <w:rPr>
          <w:rFonts w:ascii="Times New Roman" w:hAnsi="Times New Roman" w:cs="Times New Roman"/>
          <w:spacing w:val="-2"/>
        </w:rPr>
        <w:t xml:space="preserve"> </w:t>
      </w:r>
      <w:r w:rsidRPr="00351EEC">
        <w:rPr>
          <w:rFonts w:ascii="Times New Roman" w:hAnsi="Times New Roman" w:cs="Times New Roman"/>
        </w:rPr>
        <w:t>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to be</w:t>
      </w:r>
      <w:r w:rsidRPr="00351EEC">
        <w:rPr>
          <w:rFonts w:ascii="Times New Roman" w:hAnsi="Times New Roman" w:cs="Times New Roman"/>
          <w:spacing w:val="-2"/>
        </w:rPr>
        <w:t xml:space="preserve"> named</w:t>
      </w:r>
      <w:r w:rsidRPr="00351EEC">
        <w:rPr>
          <w:rFonts w:ascii="Times New Roman" w:hAnsi="Times New Roman" w:cs="Times New Roman"/>
        </w:rPr>
        <w:t xml:space="preserve"> as an additional</w:t>
      </w:r>
      <w:r w:rsidRPr="00351EEC">
        <w:rPr>
          <w:rFonts w:ascii="Times New Roman" w:hAnsi="Times New Roman" w:cs="Times New Roman"/>
          <w:spacing w:val="-2"/>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r w:rsidRPr="00351EEC">
        <w:rPr>
          <w:rFonts w:ascii="Times New Roman" w:hAnsi="Times New Roman" w:cs="Times New Roman"/>
          <w:spacing w:val="-2"/>
        </w:rPr>
        <w:t xml:space="preserve"> </w:t>
      </w:r>
      <w:r w:rsidRPr="00351EEC">
        <w:rPr>
          <w:rFonts w:ascii="Times New Roman" w:hAnsi="Times New Roman" w:cs="Times New Roman"/>
        </w:rPr>
        <w:t>for</w:t>
      </w:r>
      <w:r w:rsidRPr="00351EEC">
        <w:rPr>
          <w:rFonts w:ascii="Times New Roman" w:hAnsi="Times New Roman" w:cs="Times New Roman"/>
          <w:spacing w:val="65"/>
        </w:rPr>
        <w:t xml:space="preserve"> </w:t>
      </w:r>
      <w:r w:rsidRPr="00351EEC">
        <w:rPr>
          <w:rFonts w:ascii="Times New Roman" w:hAnsi="Times New Roman" w:cs="Times New Roman"/>
        </w:rPr>
        <w:t>any</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arising</w:t>
      </w:r>
      <w:r w:rsidRPr="00351EEC">
        <w:rPr>
          <w:rFonts w:ascii="Times New Roman" w:hAnsi="Times New Roman" w:cs="Times New Roman"/>
          <w:spacing w:val="-3"/>
        </w:rPr>
        <w:t xml:space="preserve"> </w:t>
      </w:r>
      <w:r w:rsidRPr="00351EEC">
        <w:rPr>
          <w:rFonts w:ascii="Times New Roman" w:hAnsi="Times New Roman" w:cs="Times New Roman"/>
        </w:rPr>
        <w:t>directly</w:t>
      </w:r>
      <w:r w:rsidRPr="00351EEC">
        <w:rPr>
          <w:rFonts w:ascii="Times New Roman" w:hAnsi="Times New Roman" w:cs="Times New Roman"/>
          <w:spacing w:val="-3"/>
        </w:rPr>
        <w:t xml:space="preserve"> </w:t>
      </w:r>
      <w:r w:rsidRPr="00351EEC">
        <w:rPr>
          <w:rFonts w:ascii="Times New Roman" w:hAnsi="Times New Roman" w:cs="Times New Roman"/>
        </w:rPr>
        <w:t>or indirectly</w:t>
      </w:r>
      <w:r w:rsidRPr="00351EEC">
        <w:rPr>
          <w:rFonts w:ascii="Times New Roman" w:hAnsi="Times New Roman" w:cs="Times New Roman"/>
          <w:spacing w:val="-3"/>
        </w:rPr>
        <w:t xml:space="preserve"> </w:t>
      </w:r>
      <w:r w:rsidRPr="00351EEC">
        <w:rPr>
          <w:rFonts w:ascii="Times New Roman" w:hAnsi="Times New Roman" w:cs="Times New Roman"/>
        </w:rPr>
        <w:t xml:space="preserve">under </w:t>
      </w:r>
      <w:r w:rsidRPr="00351EEC">
        <w:rPr>
          <w:rFonts w:ascii="Times New Roman" w:hAnsi="Times New Roman" w:cs="Times New Roman"/>
          <w:spacing w:val="-2"/>
        </w:rPr>
        <w:t>or</w:t>
      </w:r>
      <w:r w:rsidRPr="00351EEC">
        <w:rPr>
          <w:rFonts w:ascii="Times New Roman" w:hAnsi="Times New Roman" w:cs="Times New Roman"/>
        </w:rPr>
        <w:t xml:space="preserve"> in</w:t>
      </w:r>
      <w:r w:rsidRPr="00351EEC">
        <w:rPr>
          <w:rFonts w:ascii="Times New Roman" w:hAnsi="Times New Roman" w:cs="Times New Roman"/>
          <w:spacing w:val="-3"/>
        </w:rPr>
        <w:t xml:space="preserve"> </w:t>
      </w:r>
      <w:r w:rsidRPr="00351EEC">
        <w:rPr>
          <w:rFonts w:ascii="Times New Roman" w:hAnsi="Times New Roman" w:cs="Times New Roman"/>
        </w:rPr>
        <w:t>connection with</w:t>
      </w:r>
      <w:r w:rsidRPr="00351EEC">
        <w:rPr>
          <w:rFonts w:ascii="Times New Roman" w:hAnsi="Times New Roman" w:cs="Times New Roman"/>
          <w:spacing w:val="-3"/>
        </w:rPr>
        <w:t xml:space="preserve"> </w:t>
      </w:r>
      <w:r w:rsidRPr="00351EEC">
        <w:rPr>
          <w:rFonts w:ascii="Times New Roman" w:hAnsi="Times New Roman" w:cs="Times New Roman"/>
        </w:rPr>
        <w:t>this Contract.</w:t>
      </w:r>
    </w:p>
    <w:p w14:paraId="172A128C" w14:textId="77777777" w:rsidR="00D515C5" w:rsidRPr="00351EEC" w:rsidRDefault="00D515C5" w:rsidP="00D515C5">
      <w:pPr>
        <w:pStyle w:val="NoSpacing"/>
        <w:ind w:left="720" w:right="360"/>
        <w:rPr>
          <w:rFonts w:ascii="Times New Roman" w:hAnsi="Times New Roman" w:cs="Times New Roman"/>
        </w:rPr>
      </w:pPr>
    </w:p>
    <w:p w14:paraId="172A128D" w14:textId="5022CBAD"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2.  </w:t>
      </w:r>
      <w:r w:rsidRPr="00351EEC">
        <w:rPr>
          <w:rFonts w:ascii="Times New Roman" w:hAnsi="Times New Roman" w:cs="Times New Roman"/>
        </w:rPr>
        <w:t>Automobile</w:t>
      </w:r>
      <w:r w:rsidRPr="00351EEC">
        <w:rPr>
          <w:rFonts w:ascii="Times New Roman" w:hAnsi="Times New Roman" w:cs="Times New Roman"/>
          <w:spacing w:val="-2"/>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for</w:t>
      </w:r>
      <w:r w:rsidRPr="00351EEC">
        <w:rPr>
          <w:rFonts w:ascii="Times New Roman" w:hAnsi="Times New Roman" w:cs="Times New Roman"/>
          <w:spacing w:val="-4"/>
        </w:rPr>
        <w:t xml:space="preserve"> </w:t>
      </w:r>
      <w:r w:rsidRPr="00351EEC">
        <w:rPr>
          <w:rFonts w:ascii="Times New Roman" w:hAnsi="Times New Roman" w:cs="Times New Roman"/>
        </w:rPr>
        <w:t xml:space="preserve">owned, non-owned and </w:t>
      </w:r>
      <w:r w:rsidRPr="00351EEC">
        <w:rPr>
          <w:rFonts w:ascii="Times New Roman" w:hAnsi="Times New Roman" w:cs="Times New Roman"/>
          <w:spacing w:val="-2"/>
        </w:rPr>
        <w:t>hired</w:t>
      </w:r>
      <w:r w:rsidRPr="00351EEC">
        <w:rPr>
          <w:rFonts w:ascii="Times New Roman" w:hAnsi="Times New Roman" w:cs="Times New Roman"/>
        </w:rPr>
        <w:t xml:space="preserve"> autos with minimum</w:t>
      </w:r>
      <w:r w:rsidRPr="00351EEC">
        <w:rPr>
          <w:rFonts w:ascii="Times New Roman" w:hAnsi="Times New Roman" w:cs="Times New Roman"/>
          <w:spacing w:val="-4"/>
        </w:rPr>
        <w:t xml:space="preserve"> </w:t>
      </w:r>
      <w:r w:rsidRPr="00351EEC">
        <w:rPr>
          <w:rFonts w:ascii="Times New Roman" w:hAnsi="Times New Roman" w:cs="Times New Roman"/>
        </w:rPr>
        <w:t>liability</w:t>
      </w:r>
      <w:r w:rsidRPr="00351EEC">
        <w:rPr>
          <w:rFonts w:ascii="Times New Roman" w:hAnsi="Times New Roman" w:cs="Times New Roman"/>
          <w:spacing w:val="-3"/>
        </w:rPr>
        <w:t xml:space="preserve"> </w:t>
      </w:r>
      <w:r w:rsidRPr="00351EEC">
        <w:rPr>
          <w:rFonts w:ascii="Times New Roman" w:hAnsi="Times New Roman" w:cs="Times New Roman"/>
        </w:rPr>
        <w:t xml:space="preserve">limits </w:t>
      </w:r>
      <w:r>
        <w:rPr>
          <w:rFonts w:ascii="Times New Roman" w:hAnsi="Times New Roman" w:cs="Times New Roman"/>
        </w:rPr>
        <w:t xml:space="preserve">not less than </w:t>
      </w:r>
      <w:r w:rsidRPr="00351EEC">
        <w:rPr>
          <w:rFonts w:ascii="Times New Roman" w:hAnsi="Times New Roman" w:cs="Times New Roman"/>
        </w:rPr>
        <w:t>$700,000 per</w:t>
      </w:r>
      <w:r w:rsidRPr="00351EEC">
        <w:rPr>
          <w:rFonts w:ascii="Times New Roman" w:hAnsi="Times New Roman" w:cs="Times New Roman"/>
          <w:spacing w:val="1"/>
        </w:rPr>
        <w:t xml:space="preserve"> </w:t>
      </w:r>
      <w:r w:rsidRPr="00351EEC">
        <w:rPr>
          <w:rFonts w:ascii="Times New Roman" w:hAnsi="Times New Roman" w:cs="Times New Roman"/>
        </w:rPr>
        <w:t>person and $</w:t>
      </w:r>
      <w:ins w:id="26" w:author="Author">
        <w:r w:rsidR="001026CE">
          <w:rPr>
            <w:rFonts w:ascii="Times New Roman" w:hAnsi="Times New Roman" w:cs="Times New Roman"/>
          </w:rPr>
          <w:t>1</w:t>
        </w:r>
      </w:ins>
      <w:del w:id="27" w:author="Author">
        <w:r w:rsidRPr="00351EEC" w:rsidDel="001026CE">
          <w:rPr>
            <w:rFonts w:ascii="Times New Roman" w:hAnsi="Times New Roman" w:cs="Times New Roman"/>
          </w:rPr>
          <w:delText>5</w:delText>
        </w:r>
      </w:del>
      <w:r w:rsidRPr="00351EEC">
        <w:rPr>
          <w:rFonts w:ascii="Times New Roman" w:hAnsi="Times New Roman" w:cs="Times New Roman"/>
        </w:rPr>
        <w:t>,000,000 per</w:t>
      </w:r>
      <w:r w:rsidRPr="00351EEC">
        <w:rPr>
          <w:rFonts w:ascii="Times New Roman" w:hAnsi="Times New Roman" w:cs="Times New Roman"/>
          <w:spacing w:val="1"/>
        </w:rPr>
        <w:t xml:space="preserve"> </w:t>
      </w:r>
      <w:r w:rsidRPr="00351EEC">
        <w:rPr>
          <w:rFonts w:ascii="Times New Roman" w:hAnsi="Times New Roman" w:cs="Times New Roman"/>
        </w:rPr>
        <w:t>occurrence</w:t>
      </w:r>
      <w:ins w:id="28" w:author="Author">
        <w:r w:rsidR="001026CE">
          <w:rPr>
            <w:rFonts w:ascii="Times New Roman" w:hAnsi="Times New Roman" w:cs="Times New Roman"/>
          </w:rPr>
          <w:t xml:space="preserve"> and $2,000,000 in the aggregate</w:t>
        </w:r>
      </w:ins>
      <w:r w:rsidRPr="00351EEC">
        <w:rPr>
          <w:rFonts w:ascii="Times New Roman" w:hAnsi="Times New Roman" w:cs="Times New Roman"/>
        </w:rPr>
        <w:t>. The State</w:t>
      </w:r>
      <w:r w:rsidRPr="00351EEC">
        <w:rPr>
          <w:rFonts w:ascii="Times New Roman" w:hAnsi="Times New Roman" w:cs="Times New Roman"/>
          <w:spacing w:val="-2"/>
        </w:rPr>
        <w:t xml:space="preserve"> </w:t>
      </w:r>
      <w:r w:rsidRPr="00351EEC">
        <w:rPr>
          <w:rFonts w:ascii="Times New Roman" w:hAnsi="Times New Roman" w:cs="Times New Roman"/>
        </w:rPr>
        <w:t>is</w:t>
      </w:r>
      <w:r w:rsidRPr="00351EEC">
        <w:rPr>
          <w:rFonts w:ascii="Times New Roman" w:hAnsi="Times New Roman" w:cs="Times New Roman"/>
          <w:spacing w:val="-2"/>
        </w:rPr>
        <w:t xml:space="preserve"> </w:t>
      </w:r>
      <w:r w:rsidRPr="00351EEC">
        <w:rPr>
          <w:rFonts w:ascii="Times New Roman" w:hAnsi="Times New Roman" w:cs="Times New Roman"/>
        </w:rPr>
        <w:t xml:space="preserve">to </w:t>
      </w:r>
      <w:r w:rsidRPr="00351EEC">
        <w:rPr>
          <w:rFonts w:ascii="Times New Roman" w:hAnsi="Times New Roman" w:cs="Times New Roman"/>
          <w:spacing w:val="-2"/>
        </w:rPr>
        <w:t>be</w:t>
      </w:r>
      <w:r w:rsidRPr="00351EEC">
        <w:rPr>
          <w:rFonts w:ascii="Times New Roman" w:hAnsi="Times New Roman" w:cs="Times New Roman"/>
        </w:rPr>
        <w:t xml:space="preserve"> named as an additional</w:t>
      </w:r>
      <w:r w:rsidRPr="00351EEC">
        <w:rPr>
          <w:rFonts w:ascii="Times New Roman" w:hAnsi="Times New Roman" w:cs="Times New Roman"/>
          <w:spacing w:val="41"/>
        </w:rPr>
        <w:t xml:space="preserve"> </w:t>
      </w:r>
      <w:r w:rsidRPr="00351EEC">
        <w:rPr>
          <w:rFonts w:ascii="Times New Roman" w:hAnsi="Times New Roman" w:cs="Times New Roman"/>
        </w:rPr>
        <w:t>insured on a primary, non-contributory</w:t>
      </w:r>
      <w:r w:rsidRPr="00351EEC">
        <w:rPr>
          <w:rFonts w:ascii="Times New Roman" w:hAnsi="Times New Roman" w:cs="Times New Roman"/>
          <w:spacing w:val="-3"/>
        </w:rPr>
        <w:t xml:space="preserve"> </w:t>
      </w:r>
      <w:r w:rsidRPr="00351EEC">
        <w:rPr>
          <w:rFonts w:ascii="Times New Roman" w:hAnsi="Times New Roman" w:cs="Times New Roman"/>
        </w:rPr>
        <w:t>basis.</w:t>
      </w:r>
    </w:p>
    <w:p w14:paraId="172A128E" w14:textId="77777777" w:rsidR="00D515C5" w:rsidRPr="00351EEC" w:rsidRDefault="00D515C5" w:rsidP="00D515C5">
      <w:pPr>
        <w:pStyle w:val="NoSpacing"/>
        <w:ind w:left="360" w:right="360"/>
        <w:rPr>
          <w:rFonts w:ascii="Times New Roman" w:hAnsi="Times New Roman" w:cs="Times New Roman"/>
          <w:sz w:val="21"/>
          <w:szCs w:val="21"/>
        </w:rPr>
      </w:pPr>
    </w:p>
    <w:p w14:paraId="172A128F"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3.  </w:t>
      </w:r>
      <w:r w:rsidRPr="00351EEC">
        <w:rPr>
          <w:rFonts w:ascii="Times New Roman" w:hAnsi="Times New Roman" w:cs="Times New Roman"/>
        </w:rPr>
        <w:t>Errors and Omissions liability</w:t>
      </w:r>
      <w:r w:rsidRPr="00351EEC">
        <w:rPr>
          <w:rFonts w:ascii="Times New Roman" w:hAnsi="Times New Roman" w:cs="Times New Roman"/>
          <w:spacing w:val="-6"/>
        </w:rPr>
        <w:t xml:space="preserve"> </w:t>
      </w:r>
      <w:r w:rsidRPr="00351EEC">
        <w:rPr>
          <w:rFonts w:ascii="Times New Roman" w:hAnsi="Times New Roman" w:cs="Times New Roman"/>
        </w:rPr>
        <w:t>with minimum liability</w:t>
      </w:r>
      <w:r w:rsidRPr="00351EEC">
        <w:rPr>
          <w:rFonts w:ascii="Times New Roman" w:hAnsi="Times New Roman" w:cs="Times New Roman"/>
          <w:spacing w:val="-5"/>
        </w:rPr>
        <w:t xml:space="preserve"> </w:t>
      </w:r>
      <w:r w:rsidRPr="00351EEC">
        <w:rPr>
          <w:rFonts w:ascii="Times New Roman" w:hAnsi="Times New Roman" w:cs="Times New Roman"/>
        </w:rPr>
        <w:t>limits of $1,000,000 per claim and</w:t>
      </w:r>
      <w:r w:rsidRPr="00351EEC">
        <w:rPr>
          <w:rFonts w:ascii="Times New Roman" w:hAnsi="Times New Roman" w:cs="Times New Roman"/>
          <w:spacing w:val="27"/>
        </w:rPr>
        <w:t xml:space="preserve"> </w:t>
      </w:r>
      <w:r w:rsidRPr="00351EEC">
        <w:rPr>
          <w:rFonts w:ascii="Times New Roman" w:hAnsi="Times New Roman" w:cs="Times New Roman"/>
        </w:rPr>
        <w:t>in the aggregate.</w:t>
      </w:r>
      <w:r w:rsidRPr="00351EEC">
        <w:rPr>
          <w:rFonts w:ascii="Times New Roman" w:hAnsi="Times New Roman" w:cs="Times New Roman"/>
          <w:sz w:val="24"/>
        </w:rPr>
        <w:t xml:space="preserve"> </w:t>
      </w:r>
      <w:r>
        <w:rPr>
          <w:rFonts w:ascii="Times New Roman" w:hAnsi="Times New Roman" w:cs="Times New Roman"/>
          <w:sz w:val="24"/>
        </w:rPr>
        <w:t xml:space="preserve"> </w:t>
      </w:r>
      <w:r w:rsidRPr="00351EEC">
        <w:rPr>
          <w:rFonts w:ascii="Times New Roman" w:hAnsi="Times New Roman" w:cs="Times New Roman"/>
        </w:rPr>
        <w:t>Coverage for</w:t>
      </w:r>
      <w:r w:rsidRPr="00351EEC">
        <w:rPr>
          <w:rFonts w:ascii="Times New Roman" w:hAnsi="Times New Roman" w:cs="Times New Roman"/>
          <w:spacing w:val="-2"/>
        </w:rPr>
        <w:t xml:space="preserve"> </w:t>
      </w:r>
      <w:r w:rsidRPr="00351EEC">
        <w:rPr>
          <w:rFonts w:ascii="Times New Roman" w:hAnsi="Times New Roman" w:cs="Times New Roman"/>
        </w:rPr>
        <w:t>the benefit</w:t>
      </w:r>
      <w:r w:rsidRPr="00351EEC">
        <w:rPr>
          <w:rFonts w:ascii="Times New Roman" w:hAnsi="Times New Roman" w:cs="Times New Roman"/>
          <w:spacing w:val="1"/>
        </w:rPr>
        <w:t xml:space="preserve"> </w:t>
      </w:r>
      <w:r w:rsidRPr="00351EEC">
        <w:rPr>
          <w:rFonts w:ascii="Times New Roman" w:hAnsi="Times New Roman" w:cs="Times New Roman"/>
          <w:spacing w:val="-2"/>
        </w:rPr>
        <w:t>of</w:t>
      </w:r>
      <w:r w:rsidRPr="00351EEC">
        <w:rPr>
          <w:rFonts w:ascii="Times New Roman" w:hAnsi="Times New Roman" w:cs="Times New Roman"/>
        </w:rPr>
        <w:t xml:space="preserve"> the State</w:t>
      </w:r>
      <w:r w:rsidRPr="00351EEC">
        <w:rPr>
          <w:rFonts w:ascii="Times New Roman" w:hAnsi="Times New Roman" w:cs="Times New Roman"/>
          <w:spacing w:val="-2"/>
        </w:rPr>
        <w:t xml:space="preserve"> </w:t>
      </w:r>
      <w:r w:rsidRPr="00351EEC">
        <w:rPr>
          <w:rFonts w:ascii="Times New Roman" w:hAnsi="Times New Roman" w:cs="Times New Roman"/>
        </w:rPr>
        <w:t>shall</w:t>
      </w:r>
      <w:r w:rsidRPr="00351EEC">
        <w:rPr>
          <w:rFonts w:ascii="Times New Roman" w:hAnsi="Times New Roman" w:cs="Times New Roman"/>
          <w:spacing w:val="1"/>
        </w:rPr>
        <w:t xml:space="preserve"> </w:t>
      </w:r>
      <w:r w:rsidRPr="00351EEC">
        <w:rPr>
          <w:rFonts w:ascii="Times New Roman" w:hAnsi="Times New Roman" w:cs="Times New Roman"/>
        </w:rPr>
        <w:t>continue</w:t>
      </w:r>
      <w:r w:rsidRPr="00351EEC">
        <w:rPr>
          <w:rFonts w:ascii="Times New Roman" w:hAnsi="Times New Roman" w:cs="Times New Roman"/>
          <w:spacing w:val="-2"/>
        </w:rPr>
        <w:t xml:space="preserve"> </w:t>
      </w:r>
      <w:r w:rsidRPr="00351EEC">
        <w:rPr>
          <w:rFonts w:ascii="Times New Roman" w:hAnsi="Times New Roman" w:cs="Times New Roman"/>
        </w:rPr>
        <w:t>for a period</w:t>
      </w:r>
      <w:r w:rsidRPr="00351EEC">
        <w:rPr>
          <w:rFonts w:ascii="Times New Roman" w:hAnsi="Times New Roman" w:cs="Times New Roman"/>
          <w:spacing w:val="-3"/>
        </w:rPr>
        <w:t xml:space="preserve"> </w:t>
      </w:r>
      <w:r w:rsidRPr="00351EEC">
        <w:rPr>
          <w:rFonts w:ascii="Times New Roman" w:hAnsi="Times New Roman" w:cs="Times New Roman"/>
        </w:rPr>
        <w:t>of two</w:t>
      </w:r>
      <w:r w:rsidRPr="00351EEC">
        <w:rPr>
          <w:rFonts w:ascii="Times New Roman" w:hAnsi="Times New Roman" w:cs="Times New Roman"/>
          <w:spacing w:val="-3"/>
        </w:rPr>
        <w:t xml:space="preserve"> </w:t>
      </w:r>
      <w:r w:rsidRPr="00351EEC">
        <w:rPr>
          <w:rFonts w:ascii="Times New Roman" w:hAnsi="Times New Roman" w:cs="Times New Roman"/>
        </w:rPr>
        <w:t>(2) years</w:t>
      </w:r>
      <w:r w:rsidRPr="00351EEC">
        <w:rPr>
          <w:rFonts w:ascii="Times New Roman" w:hAnsi="Times New Roman" w:cs="Times New Roman"/>
          <w:spacing w:val="51"/>
        </w:rPr>
        <w:t xml:space="preserve"> </w:t>
      </w:r>
      <w:r w:rsidRPr="00351EEC">
        <w:rPr>
          <w:rFonts w:ascii="Times New Roman" w:hAnsi="Times New Roman" w:cs="Times New Roman"/>
        </w:rPr>
        <w:t>after</w:t>
      </w:r>
      <w:r w:rsidRPr="00351EEC">
        <w:rPr>
          <w:rFonts w:ascii="Times New Roman" w:hAnsi="Times New Roman" w:cs="Times New Roman"/>
          <w:spacing w:val="-2"/>
        </w:rPr>
        <w:t xml:space="preserve"> </w:t>
      </w:r>
      <w:r w:rsidRPr="00351EEC">
        <w:rPr>
          <w:rFonts w:ascii="Times New Roman" w:hAnsi="Times New Roman" w:cs="Times New Roman"/>
        </w:rPr>
        <w:t>the date of</w:t>
      </w:r>
      <w:r w:rsidRPr="00351EEC">
        <w:rPr>
          <w:rFonts w:ascii="Times New Roman" w:hAnsi="Times New Roman" w:cs="Times New Roman"/>
          <w:spacing w:val="-2"/>
        </w:rPr>
        <w:t xml:space="preserve"> </w:t>
      </w:r>
      <w:r w:rsidRPr="00351EEC">
        <w:rPr>
          <w:rFonts w:ascii="Times New Roman" w:hAnsi="Times New Roman" w:cs="Times New Roman"/>
        </w:rPr>
        <w:t>service provided under this Contract.</w:t>
      </w:r>
    </w:p>
    <w:p w14:paraId="172A1290" w14:textId="77777777" w:rsidR="00D515C5" w:rsidRPr="00351EEC" w:rsidRDefault="00D515C5" w:rsidP="00D515C5">
      <w:pPr>
        <w:pStyle w:val="NoSpacing"/>
        <w:ind w:left="360" w:right="360"/>
        <w:rPr>
          <w:rFonts w:ascii="Times New Roman" w:hAnsi="Times New Roman" w:cs="Times New Roman"/>
          <w:sz w:val="21"/>
          <w:szCs w:val="21"/>
        </w:rPr>
      </w:pPr>
    </w:p>
    <w:p w14:paraId="172A1291" w14:textId="61EC8BAE"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4.  </w:t>
      </w:r>
      <w:r w:rsidRPr="00351EEC">
        <w:rPr>
          <w:rFonts w:ascii="Times New Roman" w:hAnsi="Times New Roman" w:cs="Times New Roman"/>
        </w:rPr>
        <w:t>Fiduciary</w:t>
      </w:r>
      <w:r w:rsidRPr="00351EEC">
        <w:rPr>
          <w:rFonts w:ascii="Times New Roman" w:hAnsi="Times New Roman" w:cs="Times New Roman"/>
          <w:spacing w:val="-3"/>
        </w:rPr>
        <w:t xml:space="preserve"> </w:t>
      </w:r>
      <w:r>
        <w:rPr>
          <w:rFonts w:ascii="Times New Roman" w:hAnsi="Times New Roman" w:cs="Times New Roman"/>
        </w:rPr>
        <w:t>l</w:t>
      </w:r>
      <w:r w:rsidRPr="00351EEC">
        <w:rPr>
          <w:rFonts w:ascii="Times New Roman" w:hAnsi="Times New Roman" w:cs="Times New Roman"/>
        </w:rPr>
        <w:t>iability</w:t>
      </w:r>
      <w:r w:rsidRPr="00351EEC">
        <w:rPr>
          <w:rFonts w:ascii="Times New Roman" w:hAnsi="Times New Roman" w:cs="Times New Roman"/>
          <w:spacing w:val="-3"/>
        </w:rPr>
        <w:t xml:space="preserve"> </w:t>
      </w:r>
      <w:r w:rsidRPr="00351EEC">
        <w:rPr>
          <w:rFonts w:ascii="Times New Roman" w:hAnsi="Times New Roman" w:cs="Times New Roman"/>
        </w:rPr>
        <w:t>if the Contractor is responsible for the management</w:t>
      </w:r>
      <w:r w:rsidRPr="00351EEC">
        <w:rPr>
          <w:rFonts w:ascii="Times New Roman" w:hAnsi="Times New Roman" w:cs="Times New Roman"/>
          <w:spacing w:val="1"/>
        </w:rPr>
        <w:t xml:space="preserve"> </w:t>
      </w:r>
      <w:r w:rsidRPr="00351EEC">
        <w:rPr>
          <w:rFonts w:ascii="Times New Roman" w:hAnsi="Times New Roman" w:cs="Times New Roman"/>
        </w:rPr>
        <w:t>and oversight</w:t>
      </w:r>
      <w:r w:rsidRPr="00351EEC">
        <w:rPr>
          <w:rFonts w:ascii="Times New Roman" w:hAnsi="Times New Roman" w:cs="Times New Roman"/>
          <w:spacing w:val="1"/>
        </w:rPr>
        <w:t xml:space="preserve"> </w:t>
      </w:r>
      <w:r w:rsidRPr="00351EEC">
        <w:rPr>
          <w:rFonts w:ascii="Times New Roman" w:hAnsi="Times New Roman" w:cs="Times New Roman"/>
        </w:rPr>
        <w:t>of</w:t>
      </w:r>
      <w:r w:rsidRPr="00351EEC">
        <w:rPr>
          <w:rFonts w:ascii="Times New Roman" w:hAnsi="Times New Roman" w:cs="Times New Roman"/>
          <w:spacing w:val="53"/>
        </w:rPr>
        <w:t xml:space="preserve"> </w:t>
      </w:r>
      <w:r w:rsidRPr="00351EEC">
        <w:rPr>
          <w:rFonts w:ascii="Times New Roman" w:hAnsi="Times New Roman" w:cs="Times New Roman"/>
        </w:rPr>
        <w:t>various</w:t>
      </w:r>
      <w:r w:rsidRPr="00351EEC">
        <w:rPr>
          <w:rFonts w:ascii="Times New Roman" w:hAnsi="Times New Roman" w:cs="Times New Roman"/>
          <w:spacing w:val="-2"/>
        </w:rPr>
        <w:t xml:space="preserve"> </w:t>
      </w:r>
      <w:r w:rsidRPr="00351EEC">
        <w:rPr>
          <w:rFonts w:ascii="Times New Roman" w:hAnsi="Times New Roman" w:cs="Times New Roman"/>
        </w:rPr>
        <w:t>employee benefit</w:t>
      </w:r>
      <w:r w:rsidRPr="00351EEC">
        <w:rPr>
          <w:rFonts w:ascii="Times New Roman" w:hAnsi="Times New Roman" w:cs="Times New Roman"/>
          <w:spacing w:val="-2"/>
        </w:rPr>
        <w:t xml:space="preserve"> </w:t>
      </w:r>
      <w:r w:rsidRPr="00351EEC">
        <w:rPr>
          <w:rFonts w:ascii="Times New Roman" w:hAnsi="Times New Roman" w:cs="Times New Roman"/>
        </w:rPr>
        <w:t>plans and programs such</w:t>
      </w:r>
      <w:r w:rsidRPr="00351EEC">
        <w:rPr>
          <w:rFonts w:ascii="Times New Roman" w:hAnsi="Times New Roman" w:cs="Times New Roman"/>
          <w:spacing w:val="-2"/>
        </w:rPr>
        <w:t xml:space="preserve"> </w:t>
      </w:r>
      <w:r w:rsidRPr="00351EEC">
        <w:rPr>
          <w:rFonts w:ascii="Times New Roman" w:hAnsi="Times New Roman" w:cs="Times New Roman"/>
        </w:rPr>
        <w:t>as pensions, profit-sharing</w:t>
      </w:r>
      <w:r w:rsidRPr="00351EEC">
        <w:rPr>
          <w:rFonts w:ascii="Times New Roman" w:hAnsi="Times New Roman" w:cs="Times New Roman"/>
          <w:spacing w:val="-3"/>
        </w:rPr>
        <w:t xml:space="preserve"> </w:t>
      </w:r>
      <w:r w:rsidRPr="00351EEC">
        <w:rPr>
          <w:rFonts w:ascii="Times New Roman" w:hAnsi="Times New Roman" w:cs="Times New Roman"/>
        </w:rPr>
        <w:t>and</w:t>
      </w:r>
      <w:r w:rsidRPr="00351EEC">
        <w:rPr>
          <w:rFonts w:ascii="Times New Roman" w:hAnsi="Times New Roman" w:cs="Times New Roman"/>
          <w:spacing w:val="-2"/>
        </w:rPr>
        <w:t xml:space="preserve"> </w:t>
      </w:r>
      <w:r w:rsidRPr="00351EEC">
        <w:rPr>
          <w:rFonts w:ascii="Times New Roman" w:hAnsi="Times New Roman" w:cs="Times New Roman"/>
        </w:rPr>
        <w:t>savings, among</w:t>
      </w:r>
      <w:r>
        <w:rPr>
          <w:rFonts w:ascii="Times New Roman" w:hAnsi="Times New Roman" w:cs="Times New Roman"/>
        </w:rPr>
        <w:t xml:space="preserve"> </w:t>
      </w:r>
      <w:r w:rsidRPr="00351EEC">
        <w:rPr>
          <w:rFonts w:ascii="Times New Roman" w:hAnsi="Times New Roman" w:cs="Times New Roman"/>
        </w:rPr>
        <w:t>others with limits no less</w:t>
      </w:r>
      <w:r w:rsidRPr="00351EEC">
        <w:rPr>
          <w:rFonts w:ascii="Times New Roman" w:hAnsi="Times New Roman" w:cs="Times New Roman"/>
          <w:spacing w:val="-2"/>
        </w:rPr>
        <w:t xml:space="preserve"> </w:t>
      </w:r>
      <w:r w:rsidRPr="00351EEC">
        <w:rPr>
          <w:rFonts w:ascii="Times New Roman" w:hAnsi="Times New Roman" w:cs="Times New Roman"/>
        </w:rPr>
        <w:t>than $700,000</w:t>
      </w:r>
      <w:r w:rsidRPr="00351EEC">
        <w:rPr>
          <w:rFonts w:ascii="Times New Roman" w:hAnsi="Times New Roman" w:cs="Times New Roman"/>
          <w:spacing w:val="-3"/>
        </w:rPr>
        <w:t xml:space="preserve"> </w:t>
      </w:r>
      <w:r w:rsidRPr="00351EEC">
        <w:rPr>
          <w:rFonts w:ascii="Times New Roman" w:hAnsi="Times New Roman" w:cs="Times New Roman"/>
        </w:rPr>
        <w:t>per cause of action and $</w:t>
      </w:r>
      <w:ins w:id="29" w:author="Author">
        <w:r w:rsidR="001026CE">
          <w:rPr>
            <w:rFonts w:ascii="Times New Roman" w:hAnsi="Times New Roman" w:cs="Times New Roman"/>
          </w:rPr>
          <w:t>1</w:t>
        </w:r>
      </w:ins>
      <w:del w:id="30" w:author="Author">
        <w:r w:rsidRPr="00351EEC" w:rsidDel="001026CE">
          <w:rPr>
            <w:rFonts w:ascii="Times New Roman" w:hAnsi="Times New Roman" w:cs="Times New Roman"/>
          </w:rPr>
          <w:delText>5</w:delText>
        </w:r>
      </w:del>
      <w:r w:rsidRPr="00351EEC">
        <w:rPr>
          <w:rFonts w:ascii="Times New Roman" w:hAnsi="Times New Roman" w:cs="Times New Roman"/>
        </w:rPr>
        <w:t>,000,000</w:t>
      </w:r>
      <w:r>
        <w:rPr>
          <w:rFonts w:ascii="Times New Roman" w:hAnsi="Times New Roman" w:cs="Times New Roman"/>
        </w:rPr>
        <w:t xml:space="preserve"> in the aggregate.</w:t>
      </w:r>
    </w:p>
    <w:p w14:paraId="172A1292" w14:textId="77777777" w:rsidR="00D515C5" w:rsidRPr="00351EEC" w:rsidRDefault="00D515C5" w:rsidP="00D515C5">
      <w:pPr>
        <w:pStyle w:val="NoSpacing"/>
        <w:ind w:left="360" w:right="360"/>
        <w:rPr>
          <w:rFonts w:ascii="Times New Roman" w:hAnsi="Times New Roman" w:cs="Times New Roman"/>
          <w:sz w:val="21"/>
          <w:szCs w:val="21"/>
        </w:rPr>
      </w:pPr>
    </w:p>
    <w:p w14:paraId="172A1293"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5.  </w:t>
      </w:r>
      <w:r w:rsidRPr="00351EEC">
        <w:rPr>
          <w:rFonts w:ascii="Times New Roman" w:hAnsi="Times New Roman" w:cs="Times New Roman"/>
        </w:rPr>
        <w:t>Valuable</w:t>
      </w:r>
      <w:r w:rsidRPr="00351EEC">
        <w:rPr>
          <w:rFonts w:ascii="Times New Roman" w:hAnsi="Times New Roman" w:cs="Times New Roman"/>
          <w:spacing w:val="-2"/>
        </w:rPr>
        <w:t xml:space="preserve"> </w:t>
      </w:r>
      <w:r w:rsidRPr="00351EEC">
        <w:rPr>
          <w:rFonts w:ascii="Times New Roman" w:hAnsi="Times New Roman" w:cs="Times New Roman"/>
        </w:rPr>
        <w:t>Papers</w:t>
      </w:r>
      <w:r w:rsidRPr="00351EEC">
        <w:rPr>
          <w:rFonts w:ascii="Times New Roman" w:hAnsi="Times New Roman" w:cs="Times New Roman"/>
          <w:spacing w:val="-2"/>
        </w:rPr>
        <w:t xml:space="preserve"> </w:t>
      </w:r>
      <w:r w:rsidRPr="00351EEC">
        <w:rPr>
          <w:rFonts w:ascii="Times New Roman" w:hAnsi="Times New Roman" w:cs="Times New Roman"/>
        </w:rPr>
        <w:t xml:space="preserve">coverage, </w:t>
      </w:r>
      <w:r w:rsidRPr="00351EEC">
        <w:rPr>
          <w:rFonts w:ascii="Times New Roman" w:hAnsi="Times New Roman" w:cs="Times New Roman"/>
          <w:spacing w:val="1"/>
        </w:rPr>
        <w:t xml:space="preserve">if applicable, with </w:t>
      </w:r>
      <w:r w:rsidRPr="00351EEC">
        <w:rPr>
          <w:rFonts w:ascii="Times New Roman" w:hAnsi="Times New Roman" w:cs="Times New Roman"/>
        </w:rPr>
        <w:t>an Inland Marine</w:t>
      </w:r>
      <w:r w:rsidRPr="00351EEC">
        <w:rPr>
          <w:rFonts w:ascii="Times New Roman" w:hAnsi="Times New Roman" w:cs="Times New Roman"/>
          <w:spacing w:val="-2"/>
        </w:rPr>
        <w:t xml:space="preserve"> </w:t>
      </w:r>
      <w:r w:rsidRPr="00351EEC">
        <w:rPr>
          <w:rFonts w:ascii="Times New Roman" w:hAnsi="Times New Roman" w:cs="Times New Roman"/>
        </w:rPr>
        <w:t>Policy</w:t>
      </w:r>
      <w:r w:rsidRPr="00351EEC">
        <w:rPr>
          <w:rFonts w:ascii="Times New Roman" w:hAnsi="Times New Roman" w:cs="Times New Roman"/>
          <w:spacing w:val="1"/>
        </w:rPr>
        <w:t xml:space="preserve"> </w:t>
      </w:r>
      <w:r w:rsidRPr="00351EEC">
        <w:rPr>
          <w:rFonts w:ascii="Times New Roman" w:hAnsi="Times New Roman" w:cs="Times New Roman"/>
        </w:rPr>
        <w:t>Insurance with limits sufficient</w:t>
      </w:r>
      <w:r w:rsidRPr="00351EEC">
        <w:rPr>
          <w:rFonts w:ascii="Times New Roman" w:hAnsi="Times New Roman" w:cs="Times New Roman"/>
          <w:spacing w:val="-2"/>
        </w:rPr>
        <w:t xml:space="preserve"> </w:t>
      </w:r>
      <w:r w:rsidRPr="00351EEC">
        <w:rPr>
          <w:rFonts w:ascii="Times New Roman" w:hAnsi="Times New Roman" w:cs="Times New Roman"/>
        </w:rPr>
        <w:t>to pay</w:t>
      </w:r>
      <w:r w:rsidRPr="00351EEC">
        <w:rPr>
          <w:rFonts w:ascii="Times New Roman" w:hAnsi="Times New Roman" w:cs="Times New Roman"/>
          <w:spacing w:val="-2"/>
        </w:rPr>
        <w:t xml:space="preserve"> </w:t>
      </w:r>
      <w:r w:rsidRPr="00351EEC">
        <w:rPr>
          <w:rFonts w:ascii="Times New Roman" w:hAnsi="Times New Roman" w:cs="Times New Roman"/>
        </w:rPr>
        <w:t>for the re-creation and reconstruction</w:t>
      </w:r>
      <w:r w:rsidRPr="00351EEC">
        <w:rPr>
          <w:rFonts w:ascii="Times New Roman" w:hAnsi="Times New Roman" w:cs="Times New Roman"/>
          <w:spacing w:val="63"/>
        </w:rPr>
        <w:t xml:space="preserve"> </w:t>
      </w:r>
      <w:r w:rsidRPr="00351EEC">
        <w:rPr>
          <w:rFonts w:ascii="Times New Roman" w:hAnsi="Times New Roman" w:cs="Times New Roman"/>
        </w:rPr>
        <w:t>of such records.</w:t>
      </w:r>
    </w:p>
    <w:p w14:paraId="172A1294" w14:textId="77777777" w:rsidR="00D515C5" w:rsidRPr="00351EEC" w:rsidRDefault="00D515C5" w:rsidP="00D515C5">
      <w:pPr>
        <w:pStyle w:val="NoSpacing"/>
        <w:ind w:left="360" w:right="360"/>
        <w:rPr>
          <w:rFonts w:ascii="Times New Roman" w:hAnsi="Times New Roman" w:cs="Times New Roman"/>
          <w:sz w:val="21"/>
          <w:szCs w:val="21"/>
        </w:rPr>
      </w:pPr>
    </w:p>
    <w:p w14:paraId="172A1295" w14:textId="77777777" w:rsidR="00D515C5" w:rsidRPr="00351EEC" w:rsidRDefault="00D515C5" w:rsidP="00D515C5">
      <w:pPr>
        <w:pStyle w:val="NoSpacing"/>
        <w:ind w:left="360" w:right="360"/>
        <w:rPr>
          <w:rFonts w:ascii="Times New Roman" w:hAnsi="Times New Roman" w:cs="Times New Roman"/>
        </w:rPr>
      </w:pPr>
      <w:r>
        <w:rPr>
          <w:rFonts w:ascii="Times New Roman" w:hAnsi="Times New Roman" w:cs="Times New Roman"/>
        </w:rPr>
        <w:t xml:space="preserve">6.  </w:t>
      </w:r>
      <w:r w:rsidRPr="00351EEC">
        <w:rPr>
          <w:rFonts w:ascii="Times New Roman" w:hAnsi="Times New Roman" w:cs="Times New Roman"/>
        </w:rPr>
        <w:t>Surety</w:t>
      </w:r>
      <w:r w:rsidRPr="00351EEC">
        <w:rPr>
          <w:rFonts w:ascii="Times New Roman" w:hAnsi="Times New Roman" w:cs="Times New Roman"/>
          <w:spacing w:val="-3"/>
        </w:rPr>
        <w:t xml:space="preserve"> </w:t>
      </w:r>
      <w:r w:rsidRPr="00351EEC">
        <w:rPr>
          <w:rFonts w:ascii="Times New Roman" w:hAnsi="Times New Roman" w:cs="Times New Roman"/>
          <w:spacing w:val="-2"/>
        </w:rPr>
        <w:t>or</w:t>
      </w:r>
      <w:r w:rsidRPr="00351EEC">
        <w:rPr>
          <w:rFonts w:ascii="Times New Roman" w:hAnsi="Times New Roman" w:cs="Times New Roman"/>
        </w:rPr>
        <w:t xml:space="preserve"> Fidelity</w:t>
      </w:r>
      <w:r w:rsidRPr="00351EEC">
        <w:rPr>
          <w:rFonts w:ascii="Times New Roman" w:hAnsi="Times New Roman" w:cs="Times New Roman"/>
          <w:spacing w:val="-3"/>
        </w:rPr>
        <w:t xml:space="preserve"> </w:t>
      </w:r>
      <w:r w:rsidRPr="00351EEC">
        <w:rPr>
          <w:rFonts w:ascii="Times New Roman" w:hAnsi="Times New Roman" w:cs="Times New Roman"/>
        </w:rPr>
        <w:t>Bond(s)</w:t>
      </w:r>
      <w:r w:rsidRPr="00351EEC">
        <w:rPr>
          <w:rFonts w:ascii="Times New Roman" w:hAnsi="Times New Roman" w:cs="Times New Roman"/>
          <w:spacing w:val="1"/>
        </w:rPr>
        <w:t xml:space="preserve"> </w:t>
      </w:r>
      <w:r>
        <w:rPr>
          <w:rFonts w:ascii="Times New Roman" w:hAnsi="Times New Roman" w:cs="Times New Roman"/>
        </w:rPr>
        <w:t>if required by statute or by the agency</w:t>
      </w:r>
      <w:r w:rsidRPr="00351EEC">
        <w:rPr>
          <w:rFonts w:ascii="Times New Roman" w:hAnsi="Times New Roman" w:cs="Times New Roman"/>
        </w:rPr>
        <w:t>.</w:t>
      </w:r>
    </w:p>
    <w:p w14:paraId="172A1296" w14:textId="77777777" w:rsidR="00D515C5" w:rsidRPr="00351EEC" w:rsidRDefault="00D515C5" w:rsidP="00D515C5">
      <w:pPr>
        <w:pStyle w:val="NoSpacing"/>
        <w:ind w:left="360" w:right="360"/>
        <w:rPr>
          <w:rFonts w:ascii="Times New Roman" w:hAnsi="Times New Roman" w:cs="Times New Roman"/>
        </w:rPr>
      </w:pPr>
    </w:p>
    <w:p w14:paraId="172A1297" w14:textId="7B8D8B50" w:rsidR="00D515C5" w:rsidRPr="00351EEC" w:rsidRDefault="00D515C5" w:rsidP="00D515C5">
      <w:pPr>
        <w:pStyle w:val="NoSpacing"/>
        <w:ind w:left="360" w:right="360"/>
        <w:rPr>
          <w:rFonts w:ascii="Times New Roman" w:hAnsi="Times New Roman" w:cs="Times New Roman"/>
        </w:rPr>
      </w:pPr>
      <w:r w:rsidRPr="00351EEC">
        <w:rPr>
          <w:rFonts w:ascii="Times New Roman" w:hAnsi="Times New Roman" w:cs="Times New Roman"/>
        </w:rPr>
        <w:t xml:space="preserve">7.  </w:t>
      </w:r>
      <w:r>
        <w:rPr>
          <w:rFonts w:ascii="Times New Roman" w:hAnsi="Times New Roman" w:cs="Times New Roman"/>
        </w:rPr>
        <w:t xml:space="preserve"> Cyber Liability addressing risks associated with </w:t>
      </w:r>
      <w:r w:rsidRPr="00351EEC">
        <w:rPr>
          <w:rFonts w:ascii="Times New Roman" w:hAnsi="Times New Roman" w:cs="Times New Roman"/>
        </w:rPr>
        <w:t xml:space="preserve">electronic transmissions, the internet, </w:t>
      </w:r>
      <w:proofErr w:type="gramStart"/>
      <w:r w:rsidRPr="00351EEC">
        <w:rPr>
          <w:rFonts w:ascii="Times New Roman" w:hAnsi="Times New Roman" w:cs="Times New Roman"/>
        </w:rPr>
        <w:t>networks</w:t>
      </w:r>
      <w:proofErr w:type="gramEnd"/>
      <w:r w:rsidRPr="00351EEC">
        <w:rPr>
          <w:rFonts w:ascii="Times New Roman" w:hAnsi="Times New Roman" w:cs="Times New Roman"/>
        </w:rPr>
        <w:t xml:space="preserve"> and informational assets, and having limits of no less th</w:t>
      </w:r>
      <w:r>
        <w:rPr>
          <w:rFonts w:ascii="Times New Roman" w:hAnsi="Times New Roman" w:cs="Times New Roman"/>
        </w:rPr>
        <w:t>an $700,000 per occurrence and $</w:t>
      </w:r>
      <w:ins w:id="31" w:author="Author">
        <w:r w:rsidR="001026CE">
          <w:rPr>
            <w:rFonts w:ascii="Times New Roman" w:hAnsi="Times New Roman" w:cs="Times New Roman"/>
          </w:rPr>
          <w:t>3</w:t>
        </w:r>
      </w:ins>
      <w:del w:id="32" w:author="Author">
        <w:r w:rsidDel="001026CE">
          <w:rPr>
            <w:rFonts w:ascii="Times New Roman" w:hAnsi="Times New Roman" w:cs="Times New Roman"/>
          </w:rPr>
          <w:delText>5,</w:delText>
        </w:r>
      </w:del>
      <w:r>
        <w:rPr>
          <w:rFonts w:ascii="Times New Roman" w:hAnsi="Times New Roman" w:cs="Times New Roman"/>
        </w:rPr>
        <w:t xml:space="preserve">000,000 in the aggregate. </w:t>
      </w:r>
    </w:p>
    <w:p w14:paraId="172A1298" w14:textId="77777777" w:rsidR="00D515C5" w:rsidRDefault="00D515C5" w:rsidP="00D515C5">
      <w:pPr>
        <w:pStyle w:val="NoSpacing"/>
        <w:rPr>
          <w:rFonts w:ascii="Times New Roman" w:hAnsi="Times New Roman" w:cs="Times New Roman"/>
        </w:rPr>
      </w:pPr>
    </w:p>
    <w:p w14:paraId="172A1299" w14:textId="26C15A0B" w:rsidR="00D515C5" w:rsidRPr="00D515C5" w:rsidRDefault="001026CE" w:rsidP="00D515C5">
      <w:pPr>
        <w:pStyle w:val="NoSpacing"/>
        <w:rPr>
          <w:rFonts w:ascii="Times New Roman" w:hAnsi="Times New Roman" w:cs="Times New Roman"/>
        </w:rPr>
      </w:pPr>
      <w:ins w:id="33" w:author="Author">
        <w:r>
          <w:rPr>
            <w:rFonts w:ascii="Times New Roman" w:hAnsi="Times New Roman" w:cs="Times New Roman"/>
          </w:rPr>
          <w:t xml:space="preserve">Upon written request, </w:t>
        </w:r>
      </w:ins>
      <w:r w:rsidR="00D515C5" w:rsidRPr="00D515C5">
        <w:rPr>
          <w:rFonts w:ascii="Times New Roman" w:hAnsi="Times New Roman" w:cs="Times New Roman"/>
        </w:rPr>
        <w:t>The Contractor shall</w:t>
      </w:r>
      <w:r w:rsidR="00D515C5" w:rsidRPr="00D515C5">
        <w:rPr>
          <w:rFonts w:ascii="Times New Roman" w:hAnsi="Times New Roman" w:cs="Times New Roman"/>
          <w:spacing w:val="1"/>
        </w:rPr>
        <w:t xml:space="preserve"> </w:t>
      </w:r>
      <w:r w:rsidR="00D515C5" w:rsidRPr="00D515C5">
        <w:rPr>
          <w:rFonts w:ascii="Times New Roman" w:hAnsi="Times New Roman" w:cs="Times New Roman"/>
          <w:spacing w:val="-2"/>
        </w:rPr>
        <w:t>provide</w:t>
      </w:r>
      <w:r w:rsidR="00D515C5" w:rsidRPr="00D515C5">
        <w:rPr>
          <w:rFonts w:ascii="Times New Roman" w:hAnsi="Times New Roman" w:cs="Times New Roman"/>
        </w:rPr>
        <w:t xml:space="preserve"> proof of</w:t>
      </w:r>
      <w:r w:rsidR="00D515C5" w:rsidRPr="00D515C5">
        <w:rPr>
          <w:rFonts w:ascii="Times New Roman" w:hAnsi="Times New Roman" w:cs="Times New Roman"/>
          <w:spacing w:val="-2"/>
        </w:rPr>
        <w:t xml:space="preserve"> </w:t>
      </w:r>
      <w:r w:rsidR="00D515C5" w:rsidRPr="00D515C5">
        <w:rPr>
          <w:rFonts w:ascii="Times New Roman" w:hAnsi="Times New Roman" w:cs="Times New Roman"/>
        </w:rPr>
        <w:t>such</w:t>
      </w:r>
      <w:r w:rsidR="00D515C5" w:rsidRPr="00D515C5">
        <w:rPr>
          <w:rFonts w:ascii="Times New Roman" w:hAnsi="Times New Roman" w:cs="Times New Roman"/>
          <w:spacing w:val="-3"/>
        </w:rPr>
        <w:t xml:space="preserve"> </w:t>
      </w:r>
      <w:r w:rsidR="00D515C5" w:rsidRPr="00D515C5">
        <w:rPr>
          <w:rFonts w:ascii="Times New Roman" w:hAnsi="Times New Roman" w:cs="Times New Roman"/>
        </w:rPr>
        <w:t>insurance coverage by</w:t>
      </w:r>
      <w:r w:rsidR="00D515C5" w:rsidRPr="00D515C5">
        <w:rPr>
          <w:rFonts w:ascii="Times New Roman" w:hAnsi="Times New Roman" w:cs="Times New Roman"/>
          <w:spacing w:val="-2"/>
        </w:rPr>
        <w:t xml:space="preserve"> </w:t>
      </w:r>
      <w:r w:rsidR="00D515C5" w:rsidRPr="00D515C5">
        <w:rPr>
          <w:rFonts w:ascii="Times New Roman" w:hAnsi="Times New Roman" w:cs="Times New Roman"/>
        </w:rPr>
        <w:t>tendering</w:t>
      </w:r>
      <w:r w:rsidR="00D515C5" w:rsidRPr="00D515C5">
        <w:rPr>
          <w:rFonts w:ascii="Times New Roman" w:hAnsi="Times New Roman" w:cs="Times New Roman"/>
          <w:spacing w:val="-3"/>
        </w:rPr>
        <w:t xml:space="preserve"> </w:t>
      </w:r>
      <w:r w:rsidR="00D515C5" w:rsidRPr="00D515C5">
        <w:rPr>
          <w:rFonts w:ascii="Times New Roman" w:hAnsi="Times New Roman" w:cs="Times New Roman"/>
        </w:rPr>
        <w:t>to the undersigned</w:t>
      </w:r>
      <w:r w:rsidR="00D515C5" w:rsidRPr="00D515C5">
        <w:rPr>
          <w:rFonts w:ascii="Times New Roman" w:hAnsi="Times New Roman" w:cs="Times New Roman"/>
          <w:spacing w:val="61"/>
        </w:rPr>
        <w:t xml:space="preserve"> </w:t>
      </w:r>
      <w:r w:rsidR="00D515C5" w:rsidRPr="00D515C5">
        <w:rPr>
          <w:rFonts w:ascii="Times New Roman" w:hAnsi="Times New Roman" w:cs="Times New Roman"/>
        </w:rPr>
        <w:t>State representative a certificate of insurance prior</w:t>
      </w:r>
      <w:r w:rsidR="00D515C5" w:rsidRPr="00D515C5">
        <w:rPr>
          <w:rFonts w:ascii="Times New Roman" w:hAnsi="Times New Roman" w:cs="Times New Roman"/>
          <w:spacing w:val="-2"/>
        </w:rPr>
        <w:t xml:space="preserve"> </w:t>
      </w:r>
      <w:r w:rsidR="00D515C5" w:rsidRPr="00D515C5">
        <w:rPr>
          <w:rFonts w:ascii="Times New Roman" w:hAnsi="Times New Roman" w:cs="Times New Roman"/>
        </w:rPr>
        <w:t>to</w:t>
      </w:r>
      <w:r w:rsidR="00D515C5" w:rsidRPr="00D515C5">
        <w:rPr>
          <w:rFonts w:ascii="Times New Roman" w:hAnsi="Times New Roman" w:cs="Times New Roman"/>
          <w:spacing w:val="-3"/>
        </w:rPr>
        <w:t xml:space="preserve"> </w:t>
      </w:r>
      <w:r w:rsidR="00D515C5" w:rsidRPr="00D515C5">
        <w:rPr>
          <w:rFonts w:ascii="Times New Roman" w:hAnsi="Times New Roman" w:cs="Times New Roman"/>
        </w:rPr>
        <w:t>the commencement</w:t>
      </w:r>
      <w:r w:rsidR="00D515C5" w:rsidRPr="00D515C5">
        <w:rPr>
          <w:rFonts w:ascii="Times New Roman" w:hAnsi="Times New Roman" w:cs="Times New Roman"/>
          <w:spacing w:val="1"/>
        </w:rPr>
        <w:t xml:space="preserve"> </w:t>
      </w:r>
      <w:r w:rsidR="00D515C5" w:rsidRPr="00D515C5">
        <w:rPr>
          <w:rFonts w:ascii="Times New Roman" w:hAnsi="Times New Roman" w:cs="Times New Roman"/>
        </w:rPr>
        <w:t>of</w:t>
      </w:r>
      <w:r w:rsidR="00D515C5" w:rsidRPr="00D515C5">
        <w:rPr>
          <w:rFonts w:ascii="Times New Roman" w:hAnsi="Times New Roman" w:cs="Times New Roman"/>
          <w:spacing w:val="-2"/>
        </w:rPr>
        <w:t xml:space="preserve"> </w:t>
      </w:r>
      <w:r w:rsidR="00D515C5" w:rsidRPr="00D515C5">
        <w:rPr>
          <w:rFonts w:ascii="Times New Roman" w:hAnsi="Times New Roman" w:cs="Times New Roman"/>
        </w:rPr>
        <w:t>this</w:t>
      </w:r>
      <w:r w:rsidR="00D515C5" w:rsidRPr="00D515C5">
        <w:rPr>
          <w:rFonts w:ascii="Times New Roman" w:hAnsi="Times New Roman" w:cs="Times New Roman"/>
          <w:spacing w:val="-2"/>
        </w:rPr>
        <w:t xml:space="preserve"> </w:t>
      </w:r>
      <w:r w:rsidR="00D515C5" w:rsidRPr="00D515C5">
        <w:rPr>
          <w:rFonts w:ascii="Times New Roman" w:hAnsi="Times New Roman" w:cs="Times New Roman"/>
        </w:rPr>
        <w:t>Contract</w:t>
      </w:r>
      <w:r w:rsidR="00D515C5" w:rsidRPr="00D515C5">
        <w:rPr>
          <w:rFonts w:ascii="Times New Roman" w:hAnsi="Times New Roman" w:cs="Times New Roman"/>
          <w:spacing w:val="-2"/>
        </w:rPr>
        <w:t xml:space="preserve"> </w:t>
      </w:r>
      <w:r w:rsidR="00D515C5" w:rsidRPr="00D515C5">
        <w:rPr>
          <w:rFonts w:ascii="Times New Roman" w:hAnsi="Times New Roman" w:cs="Times New Roman"/>
        </w:rPr>
        <w:t>and</w:t>
      </w:r>
      <w:r w:rsidR="00D515C5" w:rsidRPr="00D515C5">
        <w:rPr>
          <w:rFonts w:ascii="Times New Roman" w:hAnsi="Times New Roman" w:cs="Times New Roman"/>
          <w:spacing w:val="45"/>
        </w:rPr>
        <w:t xml:space="preserve"> </w:t>
      </w:r>
      <w:r w:rsidR="00D515C5" w:rsidRPr="00D515C5">
        <w:rPr>
          <w:rFonts w:ascii="Times New Roman" w:hAnsi="Times New Roman" w:cs="Times New Roman"/>
        </w:rPr>
        <w:t>proof</w:t>
      </w:r>
      <w:r w:rsidR="00D515C5" w:rsidRPr="00D515C5">
        <w:rPr>
          <w:rFonts w:ascii="Times New Roman" w:hAnsi="Times New Roman" w:cs="Times New Roman"/>
          <w:spacing w:val="-2"/>
        </w:rPr>
        <w:t xml:space="preserve"> </w:t>
      </w:r>
      <w:r w:rsidR="00D515C5" w:rsidRPr="00D515C5">
        <w:rPr>
          <w:rFonts w:ascii="Times New Roman" w:hAnsi="Times New Roman" w:cs="Times New Roman"/>
        </w:rPr>
        <w:t>of workers’</w:t>
      </w:r>
      <w:r w:rsidR="00D515C5" w:rsidRPr="00D515C5">
        <w:rPr>
          <w:rFonts w:ascii="Times New Roman" w:hAnsi="Times New Roman" w:cs="Times New Roman"/>
          <w:spacing w:val="-2"/>
        </w:rPr>
        <w:t xml:space="preserve"> </w:t>
      </w:r>
      <w:r w:rsidR="00D515C5" w:rsidRPr="00D515C5">
        <w:rPr>
          <w:rFonts w:ascii="Times New Roman" w:hAnsi="Times New Roman" w:cs="Times New Roman"/>
        </w:rPr>
        <w:t>compensation</w:t>
      </w:r>
      <w:r w:rsidR="00D515C5" w:rsidRPr="00D515C5">
        <w:rPr>
          <w:rFonts w:ascii="Times New Roman" w:hAnsi="Times New Roman" w:cs="Times New Roman"/>
          <w:spacing w:val="2"/>
        </w:rPr>
        <w:t xml:space="preserve"> </w:t>
      </w:r>
      <w:r w:rsidR="00D515C5" w:rsidRPr="00D515C5">
        <w:rPr>
          <w:rFonts w:ascii="Times New Roman" w:hAnsi="Times New Roman" w:cs="Times New Roman"/>
        </w:rPr>
        <w:t>coverage meeting</w:t>
      </w:r>
      <w:r w:rsidR="00D515C5" w:rsidRPr="00D515C5">
        <w:rPr>
          <w:rFonts w:ascii="Times New Roman" w:hAnsi="Times New Roman" w:cs="Times New Roman"/>
          <w:spacing w:val="-3"/>
        </w:rPr>
        <w:t xml:space="preserve"> </w:t>
      </w:r>
      <w:r w:rsidR="00D515C5" w:rsidRPr="00D515C5">
        <w:rPr>
          <w:rFonts w:ascii="Times New Roman" w:hAnsi="Times New Roman" w:cs="Times New Roman"/>
        </w:rPr>
        <w:t>all</w:t>
      </w:r>
      <w:r w:rsidR="00D515C5" w:rsidRPr="00D515C5">
        <w:rPr>
          <w:rFonts w:ascii="Times New Roman" w:hAnsi="Times New Roman" w:cs="Times New Roman"/>
          <w:spacing w:val="-2"/>
        </w:rPr>
        <w:t xml:space="preserve"> </w:t>
      </w:r>
      <w:r w:rsidR="00D515C5" w:rsidRPr="00D515C5">
        <w:rPr>
          <w:rFonts w:ascii="Times New Roman" w:hAnsi="Times New Roman" w:cs="Times New Roman"/>
        </w:rPr>
        <w:t>statutory</w:t>
      </w:r>
      <w:r w:rsidR="00D515C5" w:rsidRPr="00D515C5">
        <w:rPr>
          <w:rFonts w:ascii="Times New Roman" w:hAnsi="Times New Roman" w:cs="Times New Roman"/>
          <w:spacing w:val="-3"/>
        </w:rPr>
        <w:t xml:space="preserve"> </w:t>
      </w:r>
      <w:r w:rsidR="00D515C5" w:rsidRPr="00D515C5">
        <w:rPr>
          <w:rFonts w:ascii="Times New Roman" w:hAnsi="Times New Roman" w:cs="Times New Roman"/>
        </w:rPr>
        <w:t>requirements of IC §</w:t>
      </w:r>
      <w:r w:rsidR="00D515C5">
        <w:rPr>
          <w:rFonts w:ascii="Times New Roman" w:hAnsi="Times New Roman" w:cs="Times New Roman"/>
        </w:rPr>
        <w:t xml:space="preserve"> </w:t>
      </w:r>
      <w:r w:rsidR="00D515C5" w:rsidRPr="00D515C5">
        <w:rPr>
          <w:rFonts w:ascii="Times New Roman" w:hAnsi="Times New Roman" w:cs="Times New Roman"/>
        </w:rPr>
        <w:t xml:space="preserve">22-3-2. </w:t>
      </w:r>
      <w:r w:rsidR="00D515C5" w:rsidRPr="00D515C5">
        <w:rPr>
          <w:rFonts w:ascii="Times New Roman" w:hAnsi="Times New Roman" w:cs="Times New Roman"/>
          <w:spacing w:val="2"/>
        </w:rPr>
        <w:t xml:space="preserve"> </w:t>
      </w:r>
      <w:r w:rsidR="00D515C5" w:rsidRPr="00D515C5">
        <w:rPr>
          <w:rFonts w:ascii="Times New Roman" w:hAnsi="Times New Roman" w:cs="Times New Roman"/>
          <w:spacing w:val="-2"/>
        </w:rPr>
        <w:t>In</w:t>
      </w:r>
      <w:r w:rsidR="00D515C5" w:rsidRPr="00D515C5">
        <w:rPr>
          <w:rFonts w:ascii="Times New Roman" w:hAnsi="Times New Roman" w:cs="Times New Roman"/>
          <w:spacing w:val="55"/>
        </w:rPr>
        <w:t xml:space="preserve"> </w:t>
      </w:r>
      <w:r w:rsidR="00D515C5" w:rsidRPr="00D515C5">
        <w:rPr>
          <w:rFonts w:ascii="Times New Roman" w:hAnsi="Times New Roman" w:cs="Times New Roman"/>
        </w:rPr>
        <w:t xml:space="preserve">addition, proof </w:t>
      </w:r>
      <w:r w:rsidR="00D515C5" w:rsidRPr="00D515C5">
        <w:rPr>
          <w:rFonts w:ascii="Times New Roman" w:hAnsi="Times New Roman" w:cs="Times New Roman"/>
          <w:spacing w:val="-2"/>
        </w:rPr>
        <w:t>of</w:t>
      </w:r>
      <w:r w:rsidR="00D515C5" w:rsidRPr="00D515C5">
        <w:rPr>
          <w:rFonts w:ascii="Times New Roman" w:hAnsi="Times New Roman" w:cs="Times New Roman"/>
        </w:rPr>
        <w:t xml:space="preserve"> an</w:t>
      </w:r>
      <w:r w:rsidR="00D515C5" w:rsidRPr="00D515C5">
        <w:rPr>
          <w:rFonts w:ascii="Times New Roman" w:hAnsi="Times New Roman" w:cs="Times New Roman"/>
          <w:spacing w:val="-2"/>
        </w:rPr>
        <w:t xml:space="preserve"> </w:t>
      </w:r>
      <w:r w:rsidR="00D515C5" w:rsidRPr="00D515C5">
        <w:rPr>
          <w:rFonts w:ascii="Times New Roman" w:hAnsi="Times New Roman" w:cs="Times New Roman"/>
        </w:rPr>
        <w:t>“all</w:t>
      </w:r>
      <w:r w:rsidR="00D515C5" w:rsidRPr="00D515C5">
        <w:rPr>
          <w:rFonts w:ascii="Times New Roman" w:hAnsi="Times New Roman" w:cs="Times New Roman"/>
          <w:spacing w:val="-2"/>
        </w:rPr>
        <w:t xml:space="preserve"> </w:t>
      </w:r>
      <w:r w:rsidR="00D515C5" w:rsidRPr="00D515C5">
        <w:rPr>
          <w:rFonts w:ascii="Times New Roman" w:hAnsi="Times New Roman" w:cs="Times New Roman"/>
        </w:rPr>
        <w:t>states</w:t>
      </w:r>
      <w:r w:rsidR="00D515C5" w:rsidRPr="00D515C5">
        <w:rPr>
          <w:rFonts w:ascii="Times New Roman" w:hAnsi="Times New Roman" w:cs="Times New Roman"/>
          <w:spacing w:val="-2"/>
        </w:rPr>
        <w:t xml:space="preserve"> </w:t>
      </w:r>
      <w:r w:rsidR="00D515C5" w:rsidRPr="00D515C5">
        <w:rPr>
          <w:rFonts w:ascii="Times New Roman" w:hAnsi="Times New Roman" w:cs="Times New Roman"/>
        </w:rPr>
        <w:t>endorsement”</w:t>
      </w:r>
      <w:r w:rsidR="00D515C5" w:rsidRPr="00D515C5">
        <w:rPr>
          <w:rFonts w:ascii="Times New Roman" w:hAnsi="Times New Roman" w:cs="Times New Roman"/>
          <w:spacing w:val="-2"/>
        </w:rPr>
        <w:t xml:space="preserve"> </w:t>
      </w:r>
      <w:r w:rsidR="00D515C5" w:rsidRPr="00D515C5">
        <w:rPr>
          <w:rFonts w:ascii="Times New Roman" w:hAnsi="Times New Roman" w:cs="Times New Roman"/>
        </w:rPr>
        <w:t>covering</w:t>
      </w:r>
      <w:r w:rsidR="00D515C5" w:rsidRPr="00D515C5">
        <w:rPr>
          <w:rFonts w:ascii="Times New Roman" w:hAnsi="Times New Roman" w:cs="Times New Roman"/>
          <w:spacing w:val="-3"/>
        </w:rPr>
        <w:t xml:space="preserve"> </w:t>
      </w:r>
      <w:r w:rsidR="00D515C5" w:rsidRPr="00D515C5">
        <w:rPr>
          <w:rFonts w:ascii="Times New Roman" w:hAnsi="Times New Roman" w:cs="Times New Roman"/>
        </w:rPr>
        <w:t>claims occurring</w:t>
      </w:r>
      <w:r w:rsidR="00D515C5" w:rsidRPr="00D515C5">
        <w:rPr>
          <w:rFonts w:ascii="Times New Roman" w:hAnsi="Times New Roman" w:cs="Times New Roman"/>
          <w:spacing w:val="-3"/>
        </w:rPr>
        <w:t xml:space="preserve"> </w:t>
      </w:r>
      <w:r w:rsidR="00D515C5" w:rsidRPr="00D515C5">
        <w:rPr>
          <w:rFonts w:ascii="Times New Roman" w:hAnsi="Times New Roman" w:cs="Times New Roman"/>
        </w:rPr>
        <w:t xml:space="preserve">outside </w:t>
      </w:r>
      <w:r w:rsidR="00D515C5" w:rsidRPr="00D515C5">
        <w:rPr>
          <w:rFonts w:ascii="Times New Roman" w:hAnsi="Times New Roman" w:cs="Times New Roman"/>
          <w:spacing w:val="-2"/>
        </w:rPr>
        <w:t>the</w:t>
      </w:r>
      <w:r w:rsidR="00D515C5" w:rsidRPr="00D515C5">
        <w:rPr>
          <w:rFonts w:ascii="Times New Roman" w:hAnsi="Times New Roman" w:cs="Times New Roman"/>
        </w:rPr>
        <w:t xml:space="preserve"> State</w:t>
      </w:r>
      <w:r w:rsidR="00D515C5" w:rsidRPr="00D515C5">
        <w:rPr>
          <w:rFonts w:ascii="Times New Roman" w:hAnsi="Times New Roman" w:cs="Times New Roman"/>
          <w:spacing w:val="-2"/>
        </w:rPr>
        <w:t xml:space="preserve"> </w:t>
      </w:r>
      <w:r w:rsidR="00D515C5" w:rsidRPr="00D515C5">
        <w:rPr>
          <w:rFonts w:ascii="Times New Roman" w:hAnsi="Times New Roman" w:cs="Times New Roman"/>
        </w:rPr>
        <w:t>is</w:t>
      </w:r>
      <w:r w:rsidR="00D515C5" w:rsidRPr="00D515C5">
        <w:rPr>
          <w:rFonts w:ascii="Times New Roman" w:hAnsi="Times New Roman" w:cs="Times New Roman"/>
          <w:spacing w:val="73"/>
        </w:rPr>
        <w:t xml:space="preserve"> </w:t>
      </w:r>
      <w:r w:rsidR="00D515C5" w:rsidRPr="00D515C5">
        <w:rPr>
          <w:rFonts w:ascii="Times New Roman" w:hAnsi="Times New Roman" w:cs="Times New Roman"/>
        </w:rPr>
        <w:t>required if any</w:t>
      </w:r>
      <w:r w:rsidR="00D515C5" w:rsidRPr="00D515C5">
        <w:rPr>
          <w:rFonts w:ascii="Times New Roman" w:hAnsi="Times New Roman" w:cs="Times New Roman"/>
          <w:spacing w:val="-2"/>
        </w:rPr>
        <w:t xml:space="preserve"> </w:t>
      </w:r>
      <w:r w:rsidR="00D515C5" w:rsidRPr="00D515C5">
        <w:rPr>
          <w:rFonts w:ascii="Times New Roman" w:hAnsi="Times New Roman" w:cs="Times New Roman"/>
        </w:rPr>
        <w:t>of</w:t>
      </w:r>
      <w:r w:rsidR="00D515C5" w:rsidRPr="00D515C5">
        <w:rPr>
          <w:rFonts w:ascii="Times New Roman" w:hAnsi="Times New Roman" w:cs="Times New Roman"/>
          <w:spacing w:val="-2"/>
        </w:rPr>
        <w:t xml:space="preserve"> </w:t>
      </w:r>
      <w:r w:rsidR="00D515C5" w:rsidRPr="00D515C5">
        <w:rPr>
          <w:rFonts w:ascii="Times New Roman" w:hAnsi="Times New Roman" w:cs="Times New Roman"/>
        </w:rPr>
        <w:t>the</w:t>
      </w:r>
      <w:r w:rsidR="00D515C5" w:rsidRPr="00D515C5">
        <w:rPr>
          <w:rFonts w:ascii="Times New Roman" w:hAnsi="Times New Roman" w:cs="Times New Roman"/>
          <w:spacing w:val="-2"/>
        </w:rPr>
        <w:t xml:space="preserve"> </w:t>
      </w:r>
      <w:r w:rsidR="00D515C5" w:rsidRPr="00D515C5">
        <w:rPr>
          <w:rFonts w:ascii="Times New Roman" w:hAnsi="Times New Roman" w:cs="Times New Roman"/>
        </w:rPr>
        <w:t>services provided under</w:t>
      </w:r>
      <w:r w:rsidR="00D515C5" w:rsidRPr="00D515C5">
        <w:rPr>
          <w:rFonts w:ascii="Times New Roman" w:hAnsi="Times New Roman" w:cs="Times New Roman"/>
          <w:spacing w:val="-2"/>
        </w:rPr>
        <w:t xml:space="preserve"> </w:t>
      </w:r>
      <w:r w:rsidR="00D515C5" w:rsidRPr="00D515C5">
        <w:rPr>
          <w:rFonts w:ascii="Times New Roman" w:hAnsi="Times New Roman" w:cs="Times New Roman"/>
        </w:rPr>
        <w:t>this Contract</w:t>
      </w:r>
      <w:r w:rsidR="00D515C5" w:rsidRPr="00D515C5">
        <w:rPr>
          <w:rFonts w:ascii="Times New Roman" w:hAnsi="Times New Roman" w:cs="Times New Roman"/>
          <w:spacing w:val="1"/>
        </w:rPr>
        <w:t xml:space="preserve"> </w:t>
      </w:r>
      <w:r w:rsidR="00D515C5" w:rsidRPr="00D515C5">
        <w:rPr>
          <w:rFonts w:ascii="Times New Roman" w:hAnsi="Times New Roman" w:cs="Times New Roman"/>
        </w:rPr>
        <w:t>involve work</w:t>
      </w:r>
      <w:r w:rsidR="00D515C5" w:rsidRPr="00D515C5">
        <w:rPr>
          <w:rFonts w:ascii="Times New Roman" w:hAnsi="Times New Roman" w:cs="Times New Roman"/>
          <w:spacing w:val="-2"/>
        </w:rPr>
        <w:t xml:space="preserve"> </w:t>
      </w:r>
      <w:r w:rsidR="00D515C5" w:rsidRPr="00D515C5">
        <w:rPr>
          <w:rFonts w:ascii="Times New Roman" w:hAnsi="Times New Roman" w:cs="Times New Roman"/>
        </w:rPr>
        <w:t>outside of Indiana.</w:t>
      </w:r>
    </w:p>
    <w:p w14:paraId="172A129A" w14:textId="77777777" w:rsidR="00D515C5" w:rsidRDefault="00D515C5" w:rsidP="006E4F58">
      <w:pPr>
        <w:spacing w:after="0" w:line="240" w:lineRule="auto"/>
        <w:jc w:val="both"/>
        <w:rPr>
          <w:rFonts w:ascii="Times New Roman" w:eastAsia="Times New Roman" w:hAnsi="Times New Roman" w:cs="Times New Roman"/>
        </w:rPr>
      </w:pPr>
    </w:p>
    <w:p w14:paraId="172A129B" w14:textId="77777777" w:rsidR="006E4F58" w:rsidRPr="006E4F58" w:rsidRDefault="006E4F58" w:rsidP="006E4F58">
      <w:pPr>
        <w:spacing w:after="0" w:line="240" w:lineRule="auto"/>
        <w:jc w:val="both"/>
        <w:rPr>
          <w:rFonts w:ascii="Times New Roman" w:eastAsia="Times New Roman" w:hAnsi="Times New Roman" w:cs="Times New Roman"/>
        </w:rPr>
      </w:pPr>
      <w:r w:rsidRPr="006E4F58">
        <w:rPr>
          <w:rFonts w:ascii="Times New Roman" w:eastAsia="Times New Roman" w:hAnsi="Times New Roman" w:cs="Times New Roman"/>
        </w:rPr>
        <w:t>B.  The Contractor’s insurance coverage must meet the following additional requirements:</w:t>
      </w:r>
    </w:p>
    <w:p w14:paraId="172A129C" w14:textId="77777777" w:rsidR="006E4F58" w:rsidRPr="006E4F58" w:rsidRDefault="006E4F58" w:rsidP="006E4F58">
      <w:pPr>
        <w:spacing w:after="0" w:line="240" w:lineRule="auto"/>
        <w:rPr>
          <w:rFonts w:ascii="Times New Roman" w:eastAsia="Times New Roman" w:hAnsi="Times New Roman" w:cs="Times New Roman"/>
        </w:rPr>
      </w:pPr>
    </w:p>
    <w:p w14:paraId="172A129D"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  The insurer must have a certificate of authority or other appropriate authorization to operate in the state in which the policy was issued.</w:t>
      </w:r>
    </w:p>
    <w:p w14:paraId="172A129E" w14:textId="77777777" w:rsidR="006E4F58" w:rsidRPr="006E4F58" w:rsidRDefault="006E4F58" w:rsidP="006E4F58">
      <w:pPr>
        <w:spacing w:after="0" w:line="240" w:lineRule="auto"/>
        <w:rPr>
          <w:rFonts w:ascii="Times New Roman" w:eastAsia="Times New Roman" w:hAnsi="Times New Roman" w:cs="Times New Roman"/>
        </w:rPr>
      </w:pPr>
    </w:p>
    <w:p w14:paraId="172A129F"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2.   Any deductible or self-insured retention amount or other similar obligation under the insurance policies shall be the sole obligation of the Contractor. </w:t>
      </w:r>
    </w:p>
    <w:p w14:paraId="172A12A0" w14:textId="62A80E2B" w:rsidR="006E4F58" w:rsidRPr="006E4F58" w:rsidDel="001026CE" w:rsidRDefault="006E4F58" w:rsidP="006E4F58">
      <w:pPr>
        <w:spacing w:after="0" w:line="240" w:lineRule="auto"/>
        <w:rPr>
          <w:del w:id="34" w:author="Author"/>
          <w:rFonts w:ascii="Times New Roman" w:eastAsia="Times New Roman" w:hAnsi="Times New Roman" w:cs="Times New Roman"/>
        </w:rPr>
      </w:pPr>
    </w:p>
    <w:p w14:paraId="172A12A1" w14:textId="4EFAD8A8" w:rsidR="006E4F58" w:rsidRPr="006E4F58" w:rsidDel="001026CE" w:rsidRDefault="006E4F58" w:rsidP="006E4F58">
      <w:pPr>
        <w:spacing w:after="0" w:line="240" w:lineRule="auto"/>
        <w:ind w:left="720" w:hanging="360"/>
        <w:rPr>
          <w:del w:id="35" w:author="Author"/>
          <w:rFonts w:ascii="Times New Roman" w:eastAsia="Times New Roman" w:hAnsi="Times New Roman" w:cs="Times New Roman"/>
        </w:rPr>
      </w:pPr>
      <w:del w:id="36" w:author="Author">
        <w:r w:rsidRPr="006E4F58" w:rsidDel="001026CE">
          <w:rPr>
            <w:rFonts w:ascii="Times New Roman" w:eastAsia="Times New Roman" w:hAnsi="Times New Roman" w:cs="Times New Roman"/>
          </w:rPr>
          <w:delText>3.   The State will be defended, indemnified and held harmless to the full extent of any coverage actually secured by the Contractor in excess of the minimum requirements set forth above.</w:delText>
        </w:r>
        <w:r w:rsidR="007412B2" w:rsidDel="001026CE">
          <w:rPr>
            <w:rFonts w:ascii="Times New Roman" w:eastAsia="Times New Roman" w:hAnsi="Times New Roman" w:cs="Times New Roman"/>
          </w:rPr>
          <w:delText xml:space="preserve"> </w:delText>
        </w:r>
        <w:r w:rsidRPr="006E4F58" w:rsidDel="001026CE">
          <w:rPr>
            <w:rFonts w:ascii="Times New Roman" w:eastAsia="Times New Roman" w:hAnsi="Times New Roman" w:cs="Times New Roman"/>
          </w:rPr>
          <w:delText>The duty to indemnify the State under this Contract shall not be limited by the insurance required in this Contract.</w:delText>
        </w:r>
      </w:del>
    </w:p>
    <w:p w14:paraId="172A12A2" w14:textId="77777777" w:rsidR="006E4F58" w:rsidRPr="006E4F58" w:rsidRDefault="006E4F58" w:rsidP="006E4F58">
      <w:pPr>
        <w:spacing w:after="0" w:line="240" w:lineRule="auto"/>
        <w:rPr>
          <w:rFonts w:ascii="Times New Roman" w:eastAsia="Times New Roman" w:hAnsi="Times New Roman" w:cs="Times New Roman"/>
        </w:rPr>
      </w:pPr>
    </w:p>
    <w:p w14:paraId="172A12A3" w14:textId="1A16F068"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 xml:space="preserve">4.   The insurance required in this Contract, through a policy or endorsement(s), shall include a provision that </w:t>
      </w:r>
      <w:ins w:id="37" w:author="Author">
        <w:r w:rsidR="001026CE">
          <w:rPr>
            <w:rFonts w:ascii="Times New Roman" w:eastAsia="Times New Roman" w:hAnsi="Times New Roman" w:cs="Times New Roman"/>
          </w:rPr>
          <w:t xml:space="preserve">the Contractor shall endeavor to provide notice of </w:t>
        </w:r>
      </w:ins>
      <w:del w:id="38" w:author="Author">
        <w:r w:rsidRPr="006E4F58" w:rsidDel="001026CE">
          <w:rPr>
            <w:rFonts w:ascii="Times New Roman" w:eastAsia="Times New Roman" w:hAnsi="Times New Roman" w:cs="Times New Roman"/>
          </w:rPr>
          <w:delText>the</w:delText>
        </w:r>
      </w:del>
      <w:r w:rsidRPr="006E4F58">
        <w:rPr>
          <w:rFonts w:ascii="Times New Roman" w:eastAsia="Times New Roman" w:hAnsi="Times New Roman" w:cs="Times New Roman"/>
        </w:rPr>
        <w:t xml:space="preserve"> policy and endorsements </w:t>
      </w:r>
      <w:ins w:id="39" w:author="Author">
        <w:r w:rsidR="001026CE">
          <w:rPr>
            <w:rFonts w:ascii="Times New Roman" w:eastAsia="Times New Roman" w:hAnsi="Times New Roman" w:cs="Times New Roman"/>
          </w:rPr>
          <w:t xml:space="preserve">that </w:t>
        </w:r>
      </w:ins>
      <w:r w:rsidRPr="006E4F58">
        <w:rPr>
          <w:rFonts w:ascii="Times New Roman" w:eastAsia="Times New Roman" w:hAnsi="Times New Roman" w:cs="Times New Roman"/>
        </w:rPr>
        <w:t xml:space="preserve">may </w:t>
      </w:r>
      <w:del w:id="40" w:author="Author">
        <w:r w:rsidRPr="006E4F58" w:rsidDel="001026CE">
          <w:rPr>
            <w:rFonts w:ascii="Times New Roman" w:eastAsia="Times New Roman" w:hAnsi="Times New Roman" w:cs="Times New Roman"/>
          </w:rPr>
          <w:delText>not</w:delText>
        </w:r>
      </w:del>
      <w:r w:rsidRPr="006E4F58">
        <w:rPr>
          <w:rFonts w:ascii="Times New Roman" w:eastAsia="Times New Roman" w:hAnsi="Times New Roman" w:cs="Times New Roman"/>
        </w:rPr>
        <w:t xml:space="preserve"> be canceled or modified</w:t>
      </w:r>
      <w:del w:id="41" w:author="Author">
        <w:r w:rsidRPr="006E4F58" w:rsidDel="001026CE">
          <w:rPr>
            <w:rFonts w:ascii="Times New Roman" w:eastAsia="Times New Roman" w:hAnsi="Times New Roman" w:cs="Times New Roman"/>
          </w:rPr>
          <w:delText xml:space="preserve"> without thirty (30) days’ prior written notice to the undersigned State agency</w:delText>
        </w:r>
      </w:del>
      <w:r w:rsidRPr="006E4F58">
        <w:rPr>
          <w:rFonts w:ascii="Times New Roman" w:eastAsia="Times New Roman" w:hAnsi="Times New Roman" w:cs="Times New Roman"/>
        </w:rPr>
        <w:t>.</w:t>
      </w:r>
    </w:p>
    <w:p w14:paraId="172A12A4" w14:textId="77777777" w:rsidR="006E4F58" w:rsidRPr="006E4F58" w:rsidRDefault="006E4F58" w:rsidP="006E4F58">
      <w:pPr>
        <w:spacing w:after="0" w:line="240" w:lineRule="auto"/>
        <w:ind w:left="720" w:hanging="360"/>
        <w:rPr>
          <w:rFonts w:ascii="Times New Roman" w:eastAsia="Times New Roman" w:hAnsi="Times New Roman" w:cs="Times New Roman"/>
        </w:rPr>
      </w:pPr>
    </w:p>
    <w:p w14:paraId="172A12A5" w14:textId="2AC2916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5.    The Contractor waives and agrees to require their insurer to waive their rights of subrogation against the State of Indiana</w:t>
      </w:r>
      <w:ins w:id="42" w:author="Author">
        <w:r w:rsidR="001026CE">
          <w:rPr>
            <w:rFonts w:ascii="Times New Roman" w:eastAsia="Times New Roman" w:hAnsi="Times New Roman" w:cs="Times New Roman"/>
          </w:rPr>
          <w:t xml:space="preserve"> except </w:t>
        </w:r>
        <w:r w:rsidR="001026CE">
          <w:rPr>
            <w:spacing w:val="-2"/>
          </w:rPr>
          <w:t>to claims directly caused by the State of Indiana’s negligence or willful misconduct</w:t>
        </w:r>
      </w:ins>
      <w:r w:rsidRPr="006E4F58">
        <w:rPr>
          <w:rFonts w:ascii="Times New Roman" w:eastAsia="Times New Roman" w:hAnsi="Times New Roman" w:cs="Times New Roman"/>
        </w:rPr>
        <w:t>.</w:t>
      </w:r>
    </w:p>
    <w:p w14:paraId="172A12A6" w14:textId="77777777" w:rsidR="006E4F58" w:rsidRPr="006E4F58" w:rsidRDefault="006E4F58" w:rsidP="006E4F58">
      <w:pPr>
        <w:spacing w:after="0" w:line="240" w:lineRule="auto"/>
        <w:rPr>
          <w:rFonts w:ascii="Times New Roman" w:eastAsia="Times New Roman" w:hAnsi="Times New Roman" w:cs="Times New Roman"/>
        </w:rPr>
      </w:pPr>
    </w:p>
    <w:p w14:paraId="172A12A7" w14:textId="77777777" w:rsidR="006E4F58" w:rsidRPr="006E4F58" w:rsidRDefault="006E4F58" w:rsidP="006E4F58">
      <w:pPr>
        <w:spacing w:after="0" w:line="240" w:lineRule="auto"/>
        <w:ind w:left="360" w:hanging="360"/>
        <w:rPr>
          <w:rFonts w:ascii="Times New Roman" w:eastAsia="Times New Roman" w:hAnsi="Times New Roman" w:cs="Times New Roman"/>
        </w:rPr>
      </w:pPr>
      <w:r w:rsidRPr="006E4F58">
        <w:rPr>
          <w:rFonts w:ascii="Times New Roman" w:eastAsia="Times New Roman" w:hAnsi="Times New Roman" w:cs="Times New Roman"/>
        </w:rPr>
        <w:lastRenderedPageBreak/>
        <w:t>C.  Failure to provide insurance as required in this Contract may be deemed a material breach of contract entitling the State to immediately terminate this Contract.  The Contractor shall furnish a certificate of insurance and all endorsements to the State before the commencement of this Contract.</w:t>
      </w:r>
    </w:p>
    <w:p w14:paraId="172A12A8" w14:textId="77777777" w:rsidR="006E4F58" w:rsidRPr="006E4F58" w:rsidRDefault="006E4F58" w:rsidP="006E4F58">
      <w:pPr>
        <w:spacing w:after="0" w:line="240" w:lineRule="auto"/>
        <w:rPr>
          <w:rFonts w:ascii="Times New Roman" w:eastAsia="Times New Roman" w:hAnsi="Times New Roman" w:cs="Times New Roman"/>
          <w:b/>
        </w:rPr>
      </w:pPr>
    </w:p>
    <w:p w14:paraId="172A12A9" w14:textId="77777777" w:rsidR="00202E37"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2</w:t>
      </w:r>
      <w:r w:rsidR="00657CD7">
        <w:rPr>
          <w:rFonts w:ascii="Times New Roman" w:eastAsia="Times New Roman" w:hAnsi="Times New Roman" w:cs="Times New Roman"/>
          <w:b/>
        </w:rPr>
        <w:t>9</w:t>
      </w:r>
      <w:r w:rsidRPr="006E4F58">
        <w:rPr>
          <w:rFonts w:ascii="Times New Roman" w:eastAsia="Times New Roman" w:hAnsi="Times New Roman" w:cs="Times New Roman"/>
          <w:b/>
        </w:rPr>
        <w:t>.  Key Person(s)</w:t>
      </w:r>
      <w:r w:rsidRPr="006E4F58">
        <w:rPr>
          <w:rFonts w:ascii="Times New Roman" w:eastAsia="Times New Roman" w:hAnsi="Times New Roman" w:cs="Times New Roman"/>
        </w:rPr>
        <w:t xml:space="preserve">. </w:t>
      </w:r>
    </w:p>
    <w:p w14:paraId="172A12A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A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If both parties have designated that certain individual(s) are essential to the services offered, the parties agree that should such individual(s) leave their employment during the term of this Contract for whatever reason, the State shall have the right to terminate this Contract upon thirty (30) days’ prior written notice.</w:t>
      </w:r>
    </w:p>
    <w:p w14:paraId="172A12AC" w14:textId="77777777" w:rsidR="006E4F58" w:rsidRPr="006E4F58" w:rsidRDefault="006E4F58" w:rsidP="006E4F58">
      <w:pPr>
        <w:spacing w:after="0" w:line="240" w:lineRule="auto"/>
        <w:rPr>
          <w:rFonts w:ascii="Times New Roman" w:eastAsia="Times New Roman" w:hAnsi="Times New Roman" w:cs="Times New Roman"/>
        </w:rPr>
      </w:pPr>
    </w:p>
    <w:p w14:paraId="172A12A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B.  </w:t>
      </w:r>
      <w:proofErr w:type="gramStart"/>
      <w:r w:rsidRPr="006E4F58">
        <w:rPr>
          <w:rFonts w:ascii="Times New Roman" w:eastAsia="Times New Roman" w:hAnsi="Times New Roman" w:cs="Times New Roman"/>
        </w:rPr>
        <w:t>In the event that</w:t>
      </w:r>
      <w:proofErr w:type="gramEnd"/>
      <w:r w:rsidRPr="006E4F58">
        <w:rPr>
          <w:rFonts w:ascii="Times New Roman" w:eastAsia="Times New Roman" w:hAnsi="Times New Roman" w:cs="Times New Roman"/>
        </w:rPr>
        <w:t xml:space="preserve"> the Contractor is an individual, that individual shall be considered a key person and, as such, essential to this Contract. Substitution of another for the Contractor shall not be permitted without express written consent of the State.</w:t>
      </w:r>
    </w:p>
    <w:p w14:paraId="172A12AE" w14:textId="77777777" w:rsidR="006E4F58" w:rsidRPr="006E4F58" w:rsidRDefault="006E4F58" w:rsidP="006E4F58">
      <w:pPr>
        <w:spacing w:after="0" w:line="240" w:lineRule="auto"/>
        <w:rPr>
          <w:rFonts w:ascii="Times New Roman" w:eastAsia="Times New Roman" w:hAnsi="Times New Roman" w:cs="Times New Roman"/>
        </w:rPr>
      </w:pPr>
    </w:p>
    <w:p w14:paraId="172A12A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Nothing in sections A and B, above shall be construed to prevent the Contractor from using the services of others to perform tasks ancillary to those tasks which directly require the expertise of the key person.  Examples of such ancillary tasks include secretarial, clerical, and common labor duties. The Contractor shall, </w:t>
      </w:r>
      <w:proofErr w:type="gramStart"/>
      <w:r w:rsidRPr="006E4F58">
        <w:rPr>
          <w:rFonts w:ascii="Times New Roman" w:eastAsia="Times New Roman" w:hAnsi="Times New Roman" w:cs="Times New Roman"/>
        </w:rPr>
        <w:t>at all times</w:t>
      </w:r>
      <w:proofErr w:type="gramEnd"/>
      <w:r w:rsidRPr="006E4F58">
        <w:rPr>
          <w:rFonts w:ascii="Times New Roman" w:eastAsia="Times New Roman" w:hAnsi="Times New Roman" w:cs="Times New Roman"/>
        </w:rPr>
        <w:t>, remain responsible for the performance of all necessary tasks, whether performed by a key person or others.</w:t>
      </w:r>
    </w:p>
    <w:p w14:paraId="172A12B0" w14:textId="77777777" w:rsidR="006E4F58" w:rsidRPr="006E4F58" w:rsidRDefault="006E4F58" w:rsidP="006E4F58">
      <w:pPr>
        <w:spacing w:after="0" w:line="240" w:lineRule="auto"/>
        <w:rPr>
          <w:rFonts w:ascii="Times New Roman" w:eastAsia="Times New Roman" w:hAnsi="Times New Roman" w:cs="Times New Roman"/>
        </w:rPr>
      </w:pPr>
    </w:p>
    <w:p w14:paraId="172A12B1" w14:textId="77777777" w:rsidR="006E4F58" w:rsidRPr="006E4F58" w:rsidRDefault="006E4F58" w:rsidP="006E4F58">
      <w:pPr>
        <w:spacing w:after="0" w:line="240" w:lineRule="auto"/>
        <w:rPr>
          <w:rFonts w:ascii="Times New Roman" w:eastAsia="Times New Roman" w:hAnsi="Times New Roman" w:cs="Times New Roman"/>
        </w:rPr>
      </w:pPr>
      <w:bookmarkStart w:id="43" w:name="_Toc236554570"/>
      <w:r w:rsidRPr="006E4F58">
        <w:rPr>
          <w:rFonts w:ascii="Times New Roman" w:eastAsia="Times New Roman" w:hAnsi="Times New Roman" w:cs="Times New Roman"/>
        </w:rPr>
        <w:t>Key person(s) to this Contract is/are _________________________________________</w:t>
      </w:r>
      <w:bookmarkEnd w:id="43"/>
    </w:p>
    <w:p w14:paraId="172A12B2" w14:textId="77777777" w:rsidR="006E4F58" w:rsidRPr="006E4F58" w:rsidRDefault="006E4F58" w:rsidP="006E4F58">
      <w:pPr>
        <w:spacing w:after="0" w:line="240" w:lineRule="auto"/>
        <w:rPr>
          <w:rFonts w:ascii="Times New Roman" w:eastAsia="Times New Roman" w:hAnsi="Times New Roman" w:cs="Times New Roman"/>
        </w:rPr>
      </w:pPr>
    </w:p>
    <w:p w14:paraId="172A12B3" w14:textId="77777777" w:rsidR="006E4F58" w:rsidRPr="006E4F58" w:rsidRDefault="00657CD7" w:rsidP="006E4F58">
      <w:pPr>
        <w:spacing w:after="0" w:line="240" w:lineRule="auto"/>
        <w:rPr>
          <w:rFonts w:ascii="Times New Roman" w:eastAsia="Times New Roman" w:hAnsi="Times New Roman" w:cs="Times New Roman"/>
        </w:rPr>
      </w:pPr>
      <w:r>
        <w:rPr>
          <w:rFonts w:ascii="Times New Roman" w:eastAsia="Times New Roman" w:hAnsi="Times New Roman" w:cs="Times New Roman"/>
          <w:b/>
        </w:rPr>
        <w:t>30</w:t>
      </w:r>
      <w:r w:rsidR="006E4F58" w:rsidRPr="006E4F58">
        <w:rPr>
          <w:rFonts w:ascii="Times New Roman" w:eastAsia="Times New Roman" w:hAnsi="Times New Roman" w:cs="Times New Roman"/>
          <w:b/>
        </w:rPr>
        <w:t>.  Licensing Standards</w:t>
      </w:r>
      <w:r w:rsidR="006E4F58" w:rsidRPr="006E4F58">
        <w:rPr>
          <w:rFonts w:ascii="Times New Roman" w:eastAsia="Times New Roman" w:hAnsi="Times New Roman" w:cs="Times New Roman"/>
        </w:rPr>
        <w:t xml:space="preserve">.  The Contractor, its employees and subcontractors shall comply with all applicable licensing standards, certification standards, accrediting standards and any other laws, rules, or regulations governing services to be provided by the Contractor pursuant to this Contract. The State will not pay the Contractor for any services performed when the Contractor, its employees or subcontractors are not in compliance with such applicable standards, laws, rules, or regulations. If any license, </w:t>
      </w:r>
      <w:proofErr w:type="gramStart"/>
      <w:r w:rsidR="006E4F58" w:rsidRPr="006E4F58">
        <w:rPr>
          <w:rFonts w:ascii="Times New Roman" w:eastAsia="Times New Roman" w:hAnsi="Times New Roman" w:cs="Times New Roman"/>
        </w:rPr>
        <w:t>certification</w:t>
      </w:r>
      <w:proofErr w:type="gramEnd"/>
      <w:r w:rsidR="006E4F58" w:rsidRPr="006E4F58">
        <w:rPr>
          <w:rFonts w:ascii="Times New Roman" w:eastAsia="Times New Roman" w:hAnsi="Times New Roman" w:cs="Times New Roman"/>
        </w:rPr>
        <w:t xml:space="preserve"> or accreditation expires or is revoked, or any disciplinary action is taken against an applicable license, certification, or accreditation, the Contractor shall notify the State immediately and the State, at its option, may immediately terminate this Contract.</w:t>
      </w:r>
    </w:p>
    <w:p w14:paraId="172A12B4" w14:textId="77777777" w:rsidR="006E4F58" w:rsidRPr="006E4F58" w:rsidRDefault="006E4F58" w:rsidP="006E4F58">
      <w:pPr>
        <w:spacing w:after="0" w:line="240" w:lineRule="auto"/>
        <w:rPr>
          <w:rFonts w:ascii="Times New Roman" w:eastAsia="Times New Roman" w:hAnsi="Times New Roman" w:cs="Times New Roman"/>
        </w:rPr>
      </w:pPr>
    </w:p>
    <w:p w14:paraId="172A12B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1</w:t>
      </w:r>
      <w:r w:rsidRPr="006E4F58">
        <w:rPr>
          <w:rFonts w:ascii="Times New Roman" w:eastAsia="Times New Roman" w:hAnsi="Times New Roman" w:cs="Times New Roman"/>
          <w:b/>
        </w:rPr>
        <w:t>.  Merger &amp; Modification</w:t>
      </w:r>
      <w:r w:rsidRPr="006E4F58">
        <w:rPr>
          <w:rFonts w:ascii="Times New Roman" w:eastAsia="Times New Roman" w:hAnsi="Times New Roman" w:cs="Times New Roman"/>
        </w:rPr>
        <w:t>. This Contract constitutes the entire agreement between the parties. No understandings, agreements, or representations, oral or written, not specified within this Contract will be valid provisions of this Contract.  This Contract may not be modified, supplemented, or amended, except by written agreement signed by all necessary parties.</w:t>
      </w:r>
    </w:p>
    <w:p w14:paraId="172A12B6" w14:textId="77777777" w:rsidR="006E4F58" w:rsidRPr="006E4F58" w:rsidRDefault="006E4F58" w:rsidP="006E4F58">
      <w:pPr>
        <w:spacing w:after="0" w:line="240" w:lineRule="auto"/>
        <w:rPr>
          <w:rFonts w:ascii="Times New Roman" w:eastAsia="Times New Roman" w:hAnsi="Times New Roman" w:cs="Times New Roman"/>
        </w:rPr>
      </w:pPr>
    </w:p>
    <w:p w14:paraId="373F6EC1" w14:textId="77777777" w:rsidR="008F7BF8" w:rsidRDefault="006E4F58" w:rsidP="004B543A">
      <w:pPr>
        <w:autoSpaceDE w:val="0"/>
        <w:autoSpaceDN w:val="0"/>
        <w:spacing w:after="0" w:line="240" w:lineRule="auto"/>
        <w:rPr>
          <w:rFonts w:ascii="Times New Roman" w:eastAsia="Calibri" w:hAnsi="Times New Roman" w:cs="Times New Roman"/>
          <w:b/>
          <w:bCs/>
          <w:color w:val="000000"/>
        </w:rPr>
      </w:pPr>
      <w:r w:rsidRPr="006E4F58">
        <w:rPr>
          <w:rFonts w:ascii="Times New Roman" w:eastAsia="Calibri" w:hAnsi="Times New Roman" w:cs="Times New Roman"/>
          <w:b/>
          <w:bCs/>
          <w:color w:val="000000"/>
        </w:rPr>
        <w:t>3</w:t>
      </w:r>
      <w:r w:rsidR="00657CD7">
        <w:rPr>
          <w:rFonts w:ascii="Times New Roman" w:eastAsia="Calibri" w:hAnsi="Times New Roman" w:cs="Times New Roman"/>
          <w:b/>
          <w:bCs/>
          <w:color w:val="000000"/>
        </w:rPr>
        <w:t>2</w:t>
      </w:r>
      <w:r w:rsidRPr="006E4F58">
        <w:rPr>
          <w:rFonts w:ascii="Times New Roman" w:eastAsia="Calibri" w:hAnsi="Times New Roman" w:cs="Times New Roman"/>
          <w:b/>
          <w:bCs/>
          <w:color w:val="000000"/>
        </w:rPr>
        <w:t>.  Minority and Women’s Business Enterprises Compliance.</w:t>
      </w:r>
    </w:p>
    <w:p w14:paraId="172A12B7" w14:textId="79290F5D" w:rsidR="004B543A" w:rsidRPr="00BC6AD2" w:rsidRDefault="006E4F58" w:rsidP="004B543A">
      <w:pPr>
        <w:autoSpaceDE w:val="0"/>
        <w:autoSpaceDN w:val="0"/>
        <w:spacing w:after="0" w:line="240" w:lineRule="auto"/>
        <w:rPr>
          <w:rFonts w:ascii="Times New Roman" w:hAnsi="Times New Roman" w:cs="Times New Roman"/>
          <w:bCs/>
        </w:rPr>
      </w:pPr>
      <w:r w:rsidRPr="006E4F58">
        <w:rPr>
          <w:rFonts w:ascii="Times New Roman" w:eastAsia="Calibri" w:hAnsi="Times New Roman" w:cs="Times New Roman"/>
          <w:b/>
          <w:bCs/>
          <w:color w:val="000000"/>
        </w:rPr>
        <w:t xml:space="preserve"> </w:t>
      </w:r>
      <w:r w:rsidR="00094DA4">
        <w:rPr>
          <w:rFonts w:ascii="Times New Roman" w:eastAsia="Calibri" w:hAnsi="Times New Roman" w:cs="Times New Roman"/>
          <w:b/>
          <w:bCs/>
          <w:color w:val="000000"/>
        </w:rPr>
        <w:t xml:space="preserve">  </w:t>
      </w:r>
    </w:p>
    <w:p w14:paraId="3940FCEC" w14:textId="6C095118" w:rsidR="008F7BF8" w:rsidRDefault="008F7BF8" w:rsidP="00445F9E">
      <w:pPr>
        <w:autoSpaceDE w:val="0"/>
        <w:autoSpaceDN w:val="0"/>
        <w:spacing w:line="240" w:lineRule="auto"/>
        <w:rPr>
          <w:rFonts w:ascii="Times New Roman" w:hAnsi="Times New Roman" w:cs="Times New Roman"/>
          <w:b/>
          <w:bCs/>
        </w:rPr>
      </w:pPr>
      <w:r w:rsidRPr="00BC6AD2">
        <w:rPr>
          <w:rFonts w:ascii="Times New Roman" w:hAnsi="Times New Roman" w:cs="Times New Roman"/>
          <w:bCs/>
        </w:rPr>
        <w:t>Award of this Contract was based, in part, on the</w:t>
      </w:r>
      <w:r>
        <w:rPr>
          <w:rFonts w:ascii="Times New Roman" w:hAnsi="Times New Roman" w:cs="Times New Roman"/>
          <w:bCs/>
        </w:rPr>
        <w:t xml:space="preserve"> </w:t>
      </w:r>
      <w:r w:rsidRPr="00BC6AD2">
        <w:rPr>
          <w:rFonts w:ascii="Times New Roman" w:hAnsi="Times New Roman" w:cs="Times New Roman"/>
          <w:bCs/>
        </w:rPr>
        <w:t>Minority and/or Women’s Business Enterprise (“MBE” and/or “WBE”) participation plan</w:t>
      </w:r>
      <w:r>
        <w:rPr>
          <w:rFonts w:ascii="Times New Roman" w:hAnsi="Times New Roman" w:cs="Times New Roman"/>
          <w:bCs/>
        </w:rPr>
        <w:t xml:space="preserve"> as detailed in the Minority and Women’s Business Enterprises Subcontractor Commitment Form, commonly referred to as “Attachment A” in the procurement documentation and incorporated by reference herein</w:t>
      </w:r>
      <w:r w:rsidRPr="00BC6AD2">
        <w:rPr>
          <w:rFonts w:ascii="Times New Roman" w:hAnsi="Times New Roman" w:cs="Times New Roman"/>
          <w:b/>
          <w:bCs/>
        </w:rPr>
        <w:t>.</w:t>
      </w:r>
      <w:r>
        <w:rPr>
          <w:rFonts w:ascii="Times New Roman" w:hAnsi="Times New Roman" w:cs="Times New Roman"/>
          <w:b/>
          <w:bCs/>
        </w:rPr>
        <w:t xml:space="preserve"> </w:t>
      </w:r>
      <w:r>
        <w:rPr>
          <w:rFonts w:ascii="Times New Roman" w:hAnsi="Times New Roman" w:cs="Times New Roman"/>
          <w:bCs/>
        </w:rPr>
        <w:t xml:space="preserve">Therefore, any changes to this information during the Contract term must be approved by Division of Supplier Diversity and may require an amendment. It is the State’s expectation that the Contractor will meet the subcontractor commitments during the Contract term.  </w:t>
      </w:r>
      <w:r w:rsidRPr="00BC6AD2">
        <w:rPr>
          <w:rFonts w:ascii="Times New Roman" w:hAnsi="Times New Roman" w:cs="Times New Roman"/>
          <w:b/>
          <w:bCs/>
        </w:rPr>
        <w:t xml:space="preserve">  </w:t>
      </w:r>
    </w:p>
    <w:p w14:paraId="0D33B8B6" w14:textId="77777777" w:rsidR="008F7BF8" w:rsidRPr="006E4F58" w:rsidRDefault="008F7BF8" w:rsidP="00445F9E">
      <w:pPr>
        <w:autoSpaceDE w:val="0"/>
        <w:autoSpaceDN w:val="0"/>
        <w:spacing w:line="240" w:lineRule="auto"/>
        <w:rPr>
          <w:rFonts w:ascii="Times New Roman" w:eastAsia="Calibri" w:hAnsi="Times New Roman" w:cs="Times New Roman"/>
          <w:color w:val="000000"/>
        </w:rPr>
      </w:pPr>
      <w:r w:rsidRPr="00BC6AD2">
        <w:rPr>
          <w:rFonts w:ascii="Times New Roman" w:hAnsi="Times New Roman" w:cs="Times New Roman"/>
        </w:rPr>
        <w:t xml:space="preserve">The following </w:t>
      </w:r>
      <w:r>
        <w:rPr>
          <w:rFonts w:ascii="Times New Roman" w:hAnsi="Times New Roman" w:cs="Times New Roman"/>
        </w:rPr>
        <w:t xml:space="preserve">Division of Supplier Diversity </w:t>
      </w:r>
      <w:r w:rsidRPr="00BC6AD2">
        <w:rPr>
          <w:rFonts w:ascii="Times New Roman" w:hAnsi="Times New Roman" w:cs="Times New Roman"/>
        </w:rPr>
        <w:t xml:space="preserve">certified MBE </w:t>
      </w:r>
      <w:r>
        <w:rPr>
          <w:rFonts w:ascii="Times New Roman" w:hAnsi="Times New Roman" w:cs="Times New Roman"/>
        </w:rPr>
        <w:t>and/</w:t>
      </w:r>
      <w:r w:rsidRPr="00BC6AD2">
        <w:rPr>
          <w:rFonts w:ascii="Times New Roman" w:hAnsi="Times New Roman" w:cs="Times New Roman"/>
        </w:rPr>
        <w:t>or WBE subcontractors will be participating in this Contract:</w:t>
      </w:r>
      <w:r>
        <w:rPr>
          <w:rFonts w:ascii="Times New Roman" w:hAnsi="Times New Roman" w:cs="Times New Roman"/>
        </w:rPr>
        <w:t xml:space="preserve"> </w:t>
      </w:r>
      <w:r w:rsidRPr="0094343E">
        <w:rPr>
          <w:rFonts w:ascii="Times New Roman" w:hAnsi="Times New Roman" w:cs="Times New Roman"/>
          <w:b/>
        </w:rPr>
        <w:t>[Add additional MBEs and WBEs using the same format.]</w:t>
      </w:r>
      <w:r w:rsidRPr="00BC6AD2">
        <w:rPr>
          <w:rFonts w:ascii="Times New Roman" w:hAnsi="Times New Roman" w:cs="Times New Roman"/>
        </w:rPr>
        <w:t xml:space="preserve"> </w:t>
      </w:r>
      <w:r w:rsidRPr="00BC6AD2">
        <w:rPr>
          <w:rFonts w:ascii="Times New Roman" w:eastAsia="Calibri" w:hAnsi="Times New Roman" w:cs="Times New Roman"/>
          <w:color w:val="000000"/>
        </w:rPr>
        <w:t xml:space="preserve"> </w:t>
      </w:r>
    </w:p>
    <w:p w14:paraId="1441E2D4" w14:textId="77777777" w:rsidR="008F7BF8" w:rsidRPr="00C9404E" w:rsidRDefault="008F7BF8" w:rsidP="008F7BF8">
      <w:pPr>
        <w:autoSpaceDE w:val="0"/>
        <w:autoSpaceDN w:val="0"/>
        <w:rPr>
          <w:rFonts w:ascii="Times New Roman" w:eastAsia="Calibri" w:hAnsi="Times New Roman" w:cs="Times New Roman"/>
          <w:color w:val="000000"/>
          <w:sz w:val="16"/>
          <w:szCs w:val="16"/>
        </w:rPr>
      </w:pPr>
      <w:r w:rsidRPr="00C9404E">
        <w:rPr>
          <w:rFonts w:ascii="Times New Roman" w:eastAsia="Calibri" w:hAnsi="Times New Roman" w:cs="Times New Roman"/>
          <w:color w:val="000000"/>
          <w:sz w:val="16"/>
          <w:szCs w:val="16"/>
        </w:rPr>
        <w:t>MBE or WBE</w:t>
      </w:r>
      <w:r>
        <w:rPr>
          <w:rFonts w:ascii="Times New Roman" w:eastAsia="Calibri" w:hAnsi="Times New Roman" w:cs="Times New Roman"/>
          <w:color w:val="000000"/>
          <w:sz w:val="16"/>
          <w:szCs w:val="16"/>
        </w:rPr>
        <w:t xml:space="preserve">       </w:t>
      </w:r>
      <w:r>
        <w:rPr>
          <w:rFonts w:ascii="Times New Roman" w:eastAsia="Calibri" w:hAnsi="Times New Roman" w:cs="Times New Roman"/>
          <w:color w:val="000000"/>
          <w:sz w:val="16"/>
          <w:szCs w:val="16"/>
        </w:rPr>
        <w:tab/>
        <w:t>COMPANY NAME</w:t>
      </w:r>
      <w:r w:rsidRPr="00C9404E">
        <w:rPr>
          <w:rFonts w:ascii="Times New Roman" w:eastAsia="Calibri" w:hAnsi="Times New Roman" w:cs="Times New Roman"/>
          <w:color w:val="000000"/>
          <w:sz w:val="16"/>
          <w:szCs w:val="16"/>
        </w:rPr>
        <w:t xml:space="preserve"> </w:t>
      </w:r>
      <w:r w:rsidRPr="00C9404E">
        <w:rPr>
          <w:rFonts w:ascii="Times New Roman" w:eastAsia="Calibri" w:hAnsi="Times New Roman" w:cs="Times New Roman"/>
          <w:color w:val="000000"/>
          <w:sz w:val="16"/>
          <w:szCs w:val="16"/>
        </w:rPr>
        <w:tab/>
      </w:r>
      <w:r>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 xml:space="preserve">PHONE </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EMAIL OF CONTACT PERSON</w:t>
      </w:r>
      <w:r w:rsidRPr="00C9404E">
        <w:rPr>
          <w:rFonts w:ascii="Times New Roman" w:eastAsia="Calibri" w:hAnsi="Times New Roman" w:cs="Times New Roman"/>
          <w:color w:val="000000"/>
          <w:sz w:val="16"/>
          <w:szCs w:val="16"/>
        </w:rPr>
        <w:tab/>
      </w:r>
      <w:r w:rsidRPr="00C9404E">
        <w:rPr>
          <w:rFonts w:ascii="Times New Roman" w:eastAsia="Calibri" w:hAnsi="Times New Roman" w:cs="Times New Roman"/>
          <w:color w:val="000000"/>
          <w:sz w:val="16"/>
          <w:szCs w:val="16"/>
        </w:rPr>
        <w:tab/>
        <w:t>PERCENT</w:t>
      </w:r>
    </w:p>
    <w:p w14:paraId="3EA7A825" w14:textId="77777777" w:rsidR="008F7BF8" w:rsidRPr="008F7BF8" w:rsidRDefault="008F7BF8" w:rsidP="008F7BF8">
      <w:pPr>
        <w:autoSpaceDE w:val="0"/>
        <w:autoSpaceDN w:val="0"/>
        <w:rPr>
          <w:rFonts w:ascii="Times New Roman" w:eastAsia="Calibri" w:hAnsi="Times New Roman" w:cs="Times New Roman"/>
          <w:i/>
          <w:color w:val="000000"/>
        </w:rPr>
      </w:pPr>
      <w:r w:rsidRPr="006E4F58">
        <w:rPr>
          <w:rFonts w:ascii="Times New Roman" w:eastAsia="Calibri" w:hAnsi="Times New Roman" w:cs="Times New Roman"/>
          <w:color w:val="000000"/>
          <w:sz w:val="15"/>
          <w:szCs w:val="15"/>
        </w:rPr>
        <w:lastRenderedPageBreak/>
        <w:t xml:space="preserve"> </w:t>
      </w:r>
      <w:r w:rsidRPr="008F7BF8">
        <w:rPr>
          <w:rFonts w:ascii="Times New Roman" w:eastAsia="Calibri" w:hAnsi="Times New Roman" w:cs="Times New Roman"/>
          <w:i/>
          <w:color w:val="000000"/>
        </w:rPr>
        <w:t>___________________________________________________________________________________</w:t>
      </w:r>
    </w:p>
    <w:p w14:paraId="40EA7812"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 xml:space="preserve">Briefly describe the MBE and/or WBE service(s)/product(s) to be provided under this Contract and include the estimated date(s) for utilization during the Contract term: </w:t>
      </w:r>
    </w:p>
    <w:p w14:paraId="7E0D2234"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58E612A9" w14:textId="77777777" w:rsidR="008F7BF8" w:rsidRPr="008F7BF8" w:rsidRDefault="008F7BF8" w:rsidP="008F7BF8">
      <w:pPr>
        <w:autoSpaceDE w:val="0"/>
        <w:autoSpaceDN w:val="0"/>
        <w:rPr>
          <w:rFonts w:ascii="Times New Roman" w:eastAsia="Calibri" w:hAnsi="Times New Roman" w:cs="Times New Roman"/>
          <w:i/>
          <w:color w:val="000000"/>
        </w:rPr>
      </w:pPr>
      <w:r w:rsidRPr="008F7BF8">
        <w:rPr>
          <w:rFonts w:ascii="Times New Roman" w:eastAsia="Calibri" w:hAnsi="Times New Roman" w:cs="Times New Roman"/>
          <w:i/>
          <w:color w:val="000000"/>
        </w:rPr>
        <w:t>_____________________________________________________________________________________</w:t>
      </w:r>
    </w:p>
    <w:p w14:paraId="0D66BB48" w14:textId="77777777" w:rsidR="008F7BF8" w:rsidRPr="008F7BF8" w:rsidRDefault="008F7BF8" w:rsidP="00445F9E">
      <w:pPr>
        <w:pStyle w:val="NoSpacing"/>
        <w:jc w:val="both"/>
        <w:rPr>
          <w:rFonts w:ascii="Times New Roman" w:hAnsi="Times New Roman" w:cs="Times New Roman"/>
        </w:rPr>
      </w:pPr>
      <w:r w:rsidRPr="008F7BF8">
        <w:rPr>
          <w:rFonts w:ascii="Times New Roman" w:hAnsi="Times New Roman" w:cs="Times New Roman"/>
        </w:rPr>
        <w:t xml:space="preserve">A copy of each subcontractor agreement must be submitted to the Division of Supplier Diversity within thirty (30) days of the effective date of this Contract. The subcontractor agreements may be uploaded into Pay Audit (Indiana’s subcontractor payment auditing system), emailed to </w:t>
      </w:r>
      <w:hyperlink r:id="rId15"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or mailed to Division of Supplier Diversity, 402 W. Washington Street, Room W-462, Indianapolis IN 46204. Failure to provide a copy of any subcontractor agreement may be deemed a violation of the rules governing MBE/WBE procurement and may result in sanctions allowable under 25 IAC 5-7-8.  Requests for changes must be submitted to </w:t>
      </w:r>
      <w:hyperlink r:id="rId16" w:history="1">
        <w:r w:rsidRPr="008F7BF8">
          <w:rPr>
            <w:rStyle w:val="Hyperlink"/>
            <w:rFonts w:ascii="Times New Roman" w:hAnsi="Times New Roman" w:cs="Times New Roman"/>
          </w:rPr>
          <w:t>MWBECompliance@idoa.IN.gov</w:t>
        </w:r>
      </w:hyperlink>
      <w:r w:rsidRPr="008F7BF8">
        <w:rPr>
          <w:rFonts w:ascii="Times New Roman" w:hAnsi="Times New Roman" w:cs="Times New Roman"/>
        </w:rPr>
        <w:t xml:space="preserve"> for review and approval before changing the participation plan submitted in connection with this Contract. </w:t>
      </w:r>
    </w:p>
    <w:p w14:paraId="392B837C" w14:textId="77777777" w:rsidR="008F7BF8" w:rsidRPr="008F7BF8" w:rsidRDefault="008F7BF8" w:rsidP="00445F9E">
      <w:pPr>
        <w:pStyle w:val="NoSpacing"/>
        <w:jc w:val="both"/>
        <w:rPr>
          <w:rFonts w:ascii="Times New Roman" w:hAnsi="Times New Roman" w:cs="Times New Roman"/>
        </w:rPr>
      </w:pPr>
    </w:p>
    <w:p w14:paraId="55600D14"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 xml:space="preserve">The Contractor shall report payments made to Division of Supplier Diversity certified subcontractors under this Contract </w:t>
      </w:r>
      <w:proofErr w:type="gramStart"/>
      <w:r w:rsidRPr="008F7BF8">
        <w:rPr>
          <w:rFonts w:ascii="Times New Roman" w:hAnsi="Times New Roman" w:cs="Times New Roman"/>
        </w:rPr>
        <w:t>on a monthly basis</w:t>
      </w:r>
      <w:proofErr w:type="gramEnd"/>
      <w:r w:rsidRPr="008F7BF8">
        <w:rPr>
          <w:rFonts w:ascii="Times New Roman" w:hAnsi="Times New Roman" w:cs="Times New Roman"/>
        </w:rPr>
        <w:t xml:space="preserve"> using Pay Audit. The Contractor shall notify subcontractors that they must confirm payments received from the Contractor in Pay Audit. The Pay Audit system can be accessed on the IDOA webpage at: </w:t>
      </w:r>
      <w:hyperlink r:id="rId17" w:history="1">
        <w:r w:rsidRPr="008F7BF8">
          <w:rPr>
            <w:rStyle w:val="Hyperlink"/>
            <w:rFonts w:ascii="Times New Roman" w:hAnsi="Times New Roman" w:cs="Times New Roman"/>
          </w:rPr>
          <w:t>www.in.gov/idoa/mwbe/payaudit.htm</w:t>
        </w:r>
      </w:hyperlink>
      <w:r w:rsidRPr="008F7BF8">
        <w:rPr>
          <w:rFonts w:ascii="Times New Roman" w:hAnsi="Times New Roman" w:cs="Times New Roman"/>
          <w:color w:val="000000"/>
        </w:rPr>
        <w:t xml:space="preserve">. </w:t>
      </w:r>
      <w:r w:rsidRPr="008F7BF8">
        <w:rPr>
          <w:rFonts w:ascii="Times New Roman" w:hAnsi="Times New Roman" w:cs="Times New Roman"/>
        </w:rPr>
        <w:t xml:space="preserve"> The Contractor may also be required to report Division of Supplier Diversity certified subcontractor payments directly to the Division, as reasonably requested and in the format required by the Division of Supplier Diversity.</w:t>
      </w:r>
    </w:p>
    <w:p w14:paraId="60E29AB8" w14:textId="77777777" w:rsidR="008F7BF8" w:rsidRPr="008F7BF8" w:rsidRDefault="008F7BF8" w:rsidP="00445F9E">
      <w:pPr>
        <w:spacing w:line="240" w:lineRule="auto"/>
        <w:rPr>
          <w:rFonts w:ascii="Times New Roman" w:hAnsi="Times New Roman" w:cs="Times New Roman"/>
        </w:rPr>
      </w:pPr>
      <w:r w:rsidRPr="008F7BF8">
        <w:rPr>
          <w:rFonts w:ascii="Times New Roman" w:hAnsi="Times New Roman" w:cs="Times New Roman"/>
        </w:rPr>
        <w:t>The Contractor’s failure to comply with the provisions in this clause may be considered a material breach of the Contract.</w:t>
      </w:r>
    </w:p>
    <w:p w14:paraId="172A12C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3</w:t>
      </w:r>
      <w:r w:rsidRPr="006E4F58">
        <w:rPr>
          <w:rFonts w:ascii="Times New Roman" w:eastAsia="Times New Roman" w:hAnsi="Times New Roman" w:cs="Times New Roman"/>
          <w:b/>
        </w:rPr>
        <w:t>.  Nondiscrimination</w:t>
      </w:r>
      <w:r w:rsidRPr="006E4F58">
        <w:rPr>
          <w:rFonts w:ascii="Times New Roman" w:eastAsia="Times New Roman" w:hAnsi="Times New Roman" w:cs="Times New Roman"/>
        </w:rPr>
        <w:t>.</w:t>
      </w:r>
      <w:r w:rsidR="00D574E0">
        <w:rPr>
          <w:rFonts w:ascii="Times New Roman" w:eastAsia="Times New Roman" w:hAnsi="Times New Roman" w:cs="Times New Roman"/>
        </w:rPr>
        <w:t xml:space="preserve">  </w:t>
      </w:r>
      <w:r w:rsidRPr="006E4F58">
        <w:rPr>
          <w:rFonts w:ascii="Times New Roman" w:eastAsia="Times New Roman" w:hAnsi="Times New Roman" w:cs="Times New Roman"/>
        </w:rPr>
        <w:t>Pursuant to the Indiana</w:t>
      </w:r>
      <w:r w:rsidR="003E4E84">
        <w:rPr>
          <w:rFonts w:ascii="Times New Roman" w:eastAsia="Times New Roman" w:hAnsi="Times New Roman" w:cs="Times New Roman"/>
        </w:rPr>
        <w:t xml:space="preserve"> Civil Rights Law, </w:t>
      </w:r>
      <w:r w:rsidR="00021D54">
        <w:rPr>
          <w:rFonts w:ascii="Times New Roman" w:eastAsia="Times New Roman" w:hAnsi="Times New Roman" w:cs="Times New Roman"/>
        </w:rPr>
        <w:t>specifically</w:t>
      </w:r>
      <w:r w:rsidRPr="006E4F58">
        <w:rPr>
          <w:rFonts w:ascii="Times New Roman" w:eastAsia="Times New Roman" w:hAnsi="Times New Roman" w:cs="Times New Roman"/>
        </w:rPr>
        <w:t xml:space="preserve">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22-9-1-10, and in keeping with the purposes of the federal Civil Rights Act of 1964, the Age Discrimination in Employment Act, and the Americans with Disabilities Act, the Contractor covenants that it shall not discriminate against any employee or applicant for employment relating to this Contract with respect to the hire, tenure, terms, conditions or privileges of employment or any matter directly or indirectly related to employment, because of the employee’s or applicant’s race, color, national origin, religion, sex, age, disability, ancestry, status as a veteran, or any other characteristic protected by federal, state, or local law (“Protected Characteristics”). </w:t>
      </w:r>
      <w:r w:rsidR="00674611">
        <w:rPr>
          <w:rFonts w:ascii="Times New Roman" w:eastAsia="Times New Roman" w:hAnsi="Times New Roman" w:cs="Times New Roman"/>
        </w:rPr>
        <w:t xml:space="preserve">The </w:t>
      </w:r>
      <w:r w:rsidRPr="006E4F58">
        <w:rPr>
          <w:rFonts w:ascii="Times New Roman" w:eastAsia="Times New Roman" w:hAnsi="Times New Roman" w:cs="Times New Roman"/>
        </w:rPr>
        <w:t>Contractor certifies compliance with applicable federal laws, regulations, and executive orders prohibiting discrimination based on the Protected Characteristics in the provision of services. Breach of this paragraph may be regarded as a material breach of this Contract, but nothing in this paragraph shall be construed to imply or establish an employment relationship between the State and any applicant or employee of the Contractor or any subcontractor.</w:t>
      </w:r>
    </w:p>
    <w:p w14:paraId="172A12CC" w14:textId="77777777" w:rsidR="006E4F58" w:rsidRPr="006E4F58" w:rsidRDefault="006E4F58" w:rsidP="006E4F58">
      <w:pPr>
        <w:spacing w:after="0" w:line="240" w:lineRule="auto"/>
        <w:rPr>
          <w:rFonts w:ascii="Times New Roman" w:eastAsia="Times New Roman" w:hAnsi="Times New Roman" w:cs="Times New Roman"/>
        </w:rPr>
      </w:pPr>
    </w:p>
    <w:p w14:paraId="172A12CD" w14:textId="77777777" w:rsidR="006E4F58" w:rsidRPr="006E4F58" w:rsidRDefault="006E4F58" w:rsidP="006E4F58">
      <w:pPr>
        <w:widowControl w:val="0"/>
        <w:spacing w:after="0" w:line="240" w:lineRule="auto"/>
        <w:rPr>
          <w:rFonts w:ascii="Times New Roman" w:eastAsia="Times New Roman" w:hAnsi="Times New Roman" w:cs="Times New Roman"/>
          <w:snapToGrid w:val="0"/>
          <w:szCs w:val="20"/>
        </w:rPr>
      </w:pPr>
      <w:r w:rsidRPr="006E4F58">
        <w:rPr>
          <w:rFonts w:ascii="Times New Roman" w:eastAsia="Times New Roman" w:hAnsi="Times New Roman" w:cs="Times New Roman"/>
          <w:snapToGrid w:val="0"/>
        </w:rPr>
        <w:t xml:space="preserve">The State is a recipient of federal funds, and therefore, </w:t>
      </w:r>
      <w:r w:rsidRPr="006E4F58">
        <w:rPr>
          <w:rFonts w:ascii="Times New Roman" w:eastAsia="Times New Roman" w:hAnsi="Times New Roman" w:cs="Times New Roman"/>
          <w:snapToGrid w:val="0"/>
          <w:szCs w:val="20"/>
        </w:rPr>
        <w:t>where applicable,</w:t>
      </w:r>
      <w:r w:rsidRPr="006E4F58">
        <w:rPr>
          <w:rFonts w:ascii="Times New Roman" w:eastAsia="Times New Roman" w:hAnsi="Times New Roman" w:cs="Times New Roman"/>
          <w:b/>
          <w:snapToGrid w:val="0"/>
          <w:szCs w:val="20"/>
        </w:rPr>
        <w:t xml:space="preserve"> </w:t>
      </w:r>
      <w:r w:rsidR="00674611" w:rsidRPr="00187140">
        <w:rPr>
          <w:rFonts w:ascii="Times New Roman" w:eastAsia="Times New Roman" w:hAnsi="Times New Roman" w:cs="Times New Roman"/>
          <w:snapToGrid w:val="0"/>
          <w:szCs w:val="20"/>
        </w:rPr>
        <w:t>the</w:t>
      </w:r>
      <w:r w:rsidR="00674611">
        <w:rPr>
          <w:rFonts w:ascii="Times New Roman" w:eastAsia="Times New Roman" w:hAnsi="Times New Roman" w:cs="Times New Roman"/>
          <w:b/>
          <w:snapToGrid w:val="0"/>
          <w:szCs w:val="20"/>
        </w:rPr>
        <w:t xml:space="preserve"> </w:t>
      </w:r>
      <w:r w:rsidRPr="006E4F58">
        <w:rPr>
          <w:rFonts w:ascii="Times New Roman" w:eastAsia="Times New Roman" w:hAnsi="Times New Roman" w:cs="Times New Roman"/>
          <w:snapToGrid w:val="0"/>
          <w:szCs w:val="20"/>
        </w:rPr>
        <w:t>Contractor and any subcontractors shall comply with requisite affirmative action requirements, including reporting, pursuant to 41 CFR Chapter 60, as amended, and Section 202 of Executive Order 11246</w:t>
      </w:r>
      <w:r w:rsidRPr="006E4F58">
        <w:rPr>
          <w:rFonts w:ascii="Times New Roman" w:eastAsia="Times New Roman" w:hAnsi="Times New Roman" w:cs="Times New Roman"/>
          <w:sz w:val="24"/>
          <w:szCs w:val="20"/>
        </w:rPr>
        <w:t xml:space="preserve"> </w:t>
      </w:r>
      <w:r w:rsidRPr="00902E76">
        <w:rPr>
          <w:rFonts w:ascii="Times New Roman" w:eastAsia="Times New Roman" w:hAnsi="Times New Roman" w:cs="Times New Roman"/>
        </w:rPr>
        <w:t>as amended by Executive Order 13672</w:t>
      </w:r>
      <w:r w:rsidRPr="007D3AD3">
        <w:rPr>
          <w:rFonts w:ascii="Times New Roman" w:eastAsia="Times New Roman" w:hAnsi="Times New Roman" w:cs="Times New Roman"/>
          <w:snapToGrid w:val="0"/>
        </w:rPr>
        <w:t>.</w:t>
      </w:r>
      <w:r w:rsidRPr="006E4F58">
        <w:rPr>
          <w:rFonts w:ascii="Times New Roman" w:eastAsia="Times New Roman" w:hAnsi="Times New Roman" w:cs="Times New Roman"/>
          <w:snapToGrid w:val="0"/>
          <w:szCs w:val="20"/>
        </w:rPr>
        <w:t xml:space="preserve"> </w:t>
      </w:r>
    </w:p>
    <w:p w14:paraId="172A12CE" w14:textId="77777777" w:rsidR="006E4F58" w:rsidRPr="006E4F58" w:rsidRDefault="006E4F58" w:rsidP="006E4F58">
      <w:pPr>
        <w:spacing w:after="0" w:line="240" w:lineRule="auto"/>
        <w:rPr>
          <w:rFonts w:ascii="Times New Roman" w:eastAsia="Times New Roman" w:hAnsi="Times New Roman" w:cs="Times New Roman"/>
        </w:rPr>
      </w:pPr>
    </w:p>
    <w:p w14:paraId="172A12CF" w14:textId="0F95693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4</w:t>
      </w:r>
      <w:r w:rsidRPr="006E4F58">
        <w:rPr>
          <w:rFonts w:ascii="Times New Roman" w:eastAsia="Times New Roman" w:hAnsi="Times New Roman" w:cs="Times New Roman"/>
          <w:b/>
        </w:rPr>
        <w:t>.  Notice to Parties</w:t>
      </w:r>
      <w:r w:rsidRPr="006E4F58">
        <w:rPr>
          <w:rFonts w:ascii="Times New Roman" w:eastAsia="Times New Roman" w:hAnsi="Times New Roman" w:cs="Times New Roman"/>
        </w:rPr>
        <w:t xml:space="preserve">.  Whenever any notice, statement or other communication is required under this Contract, it </w:t>
      </w:r>
      <w:r w:rsidR="007F284D">
        <w:rPr>
          <w:rFonts w:ascii="Times New Roman" w:eastAsia="Times New Roman" w:hAnsi="Times New Roman" w:cs="Times New Roman"/>
        </w:rPr>
        <w:t>will</w:t>
      </w:r>
      <w:r w:rsidRPr="006E4F58">
        <w:rPr>
          <w:rFonts w:ascii="Times New Roman" w:eastAsia="Times New Roman" w:hAnsi="Times New Roman" w:cs="Times New Roman"/>
        </w:rPr>
        <w:t xml:space="preserve"> be sent by </w:t>
      </w:r>
      <w:r w:rsidR="00922B2E">
        <w:rPr>
          <w:rFonts w:ascii="Times New Roman" w:eastAsia="Times New Roman" w:hAnsi="Times New Roman" w:cs="Times New Roman"/>
        </w:rPr>
        <w:t xml:space="preserve">E-mail or </w:t>
      </w:r>
      <w:r w:rsidR="00CC185C" w:rsidRPr="006E4F58">
        <w:rPr>
          <w:rFonts w:ascii="Times New Roman" w:eastAsia="Times New Roman" w:hAnsi="Times New Roman" w:cs="Times New Roman"/>
        </w:rPr>
        <w:t>first-class</w:t>
      </w:r>
      <w:r w:rsidR="00922B2E">
        <w:rPr>
          <w:rFonts w:ascii="Times New Roman" w:eastAsia="Times New Roman" w:hAnsi="Times New Roman" w:cs="Times New Roman"/>
        </w:rPr>
        <w:t xml:space="preserve"> U.S.</w:t>
      </w:r>
      <w:r w:rsidRPr="006E4F58">
        <w:rPr>
          <w:rFonts w:ascii="Times New Roman" w:eastAsia="Times New Roman" w:hAnsi="Times New Roman" w:cs="Times New Roman"/>
        </w:rPr>
        <w:t xml:space="preserve"> mail service to the following addresses, unless otherwise specifically advised.</w:t>
      </w:r>
    </w:p>
    <w:p w14:paraId="172A12D0" w14:textId="77777777" w:rsidR="006E4F58" w:rsidRPr="006E4F58" w:rsidRDefault="006E4F58" w:rsidP="006E4F58">
      <w:pPr>
        <w:spacing w:after="0" w:line="240" w:lineRule="auto"/>
        <w:rPr>
          <w:rFonts w:ascii="Times New Roman" w:eastAsia="Times New Roman" w:hAnsi="Times New Roman" w:cs="Times New Roman"/>
        </w:rPr>
      </w:pPr>
    </w:p>
    <w:p w14:paraId="172A12D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Notices to the State shall be sent to:</w:t>
      </w:r>
      <w:r w:rsidR="00D515C5">
        <w:rPr>
          <w:rFonts w:ascii="Times New Roman" w:eastAsia="Times New Roman" w:hAnsi="Times New Roman" w:cs="Times New Roman"/>
          <w:b/>
        </w:rPr>
        <w:t xml:space="preserve"> </w:t>
      </w:r>
    </w:p>
    <w:p w14:paraId="172A12D2"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lastRenderedPageBreak/>
        <w:tab/>
        <w:t>_________________________________________</w:t>
      </w:r>
    </w:p>
    <w:p w14:paraId="172A12D3"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4"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w:t>
      </w:r>
    </w:p>
    <w:p w14:paraId="172A12D6" w14:textId="77777777" w:rsidR="00922B2E"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w:t>
      </w:r>
    </w:p>
    <w:p w14:paraId="172A12D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p>
    <w:p w14:paraId="172A12D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Notices to the Contractor shall be sent to:</w:t>
      </w:r>
      <w:r w:rsidRPr="006E4F58">
        <w:rPr>
          <w:rFonts w:ascii="Times New Roman" w:eastAsia="Times New Roman" w:hAnsi="Times New Roman" w:cs="Times New Roman"/>
          <w:b/>
          <w:sz w:val="24"/>
          <w:szCs w:val="20"/>
        </w:rPr>
        <w:t xml:space="preserve"> </w:t>
      </w:r>
      <w:r w:rsidRPr="006E4F58">
        <w:rPr>
          <w:rFonts w:ascii="Times New Roman" w:eastAsia="Times New Roman" w:hAnsi="Times New Roman" w:cs="Times New Roman"/>
        </w:rPr>
        <w:t xml:space="preserve">  </w:t>
      </w:r>
    </w:p>
    <w:p w14:paraId="172A12D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A"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t>__________________________________________</w:t>
      </w:r>
    </w:p>
    <w:p w14:paraId="172A12DD" w14:textId="77777777"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b/>
      </w:r>
      <w:r w:rsidR="00922B2E">
        <w:rPr>
          <w:rFonts w:ascii="Times New Roman" w:eastAsia="Times New Roman" w:hAnsi="Times New Roman" w:cs="Times New Roman"/>
        </w:rPr>
        <w:t>E-mail:  ___________________________________</w:t>
      </w:r>
    </w:p>
    <w:p w14:paraId="172A12DE" w14:textId="77777777" w:rsidR="00922B2E" w:rsidRPr="006E4F58" w:rsidRDefault="00922B2E" w:rsidP="006E4F58">
      <w:pPr>
        <w:spacing w:after="0" w:line="240" w:lineRule="auto"/>
        <w:rPr>
          <w:rFonts w:ascii="Times New Roman" w:eastAsia="Times New Roman" w:hAnsi="Times New Roman" w:cs="Times New Roman"/>
        </w:rPr>
      </w:pPr>
    </w:p>
    <w:p w14:paraId="172A12D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As required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4-13-2-14.8, payments to the Contractor shall be made via electronic funds transfer in accordance with instructions filed by the Contractor with the Indiana Auditor of State.</w:t>
      </w:r>
    </w:p>
    <w:p w14:paraId="172A12E0" w14:textId="77777777" w:rsidR="006E4F58" w:rsidRPr="006E4F58" w:rsidRDefault="006E4F58" w:rsidP="006E4F58">
      <w:pPr>
        <w:spacing w:after="0" w:line="240" w:lineRule="auto"/>
        <w:rPr>
          <w:rFonts w:ascii="Times New Roman" w:eastAsia="Times New Roman" w:hAnsi="Times New Roman" w:cs="Times New Roman"/>
        </w:rPr>
      </w:pPr>
    </w:p>
    <w:p w14:paraId="172A12E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5</w:t>
      </w:r>
      <w:r w:rsidRPr="006E4F58">
        <w:rPr>
          <w:rFonts w:ascii="Times New Roman" w:eastAsia="Times New Roman" w:hAnsi="Times New Roman" w:cs="Times New Roman"/>
          <w:b/>
        </w:rPr>
        <w:t>.  Order of Precedence; Incorporation by Reference.</w:t>
      </w:r>
      <w:r w:rsidRPr="006E4F58">
        <w:rPr>
          <w:rFonts w:ascii="Times New Roman" w:eastAsia="Times New Roman" w:hAnsi="Times New Roman" w:cs="Times New Roman"/>
        </w:rPr>
        <w:t xml:space="preserve">  Any inconsistency or ambiguity in this Contract shall be resolved by giving precedence in the following order: (1) this Contract, (2) attachments prepared by the State, (3)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(4) Contractor’s response to RFP</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#_____, and (5) attachments prepared by the Contractor. All attachments, and all documents referred to in this paragraph, are hereby incorporated fully by reference.</w:t>
      </w:r>
    </w:p>
    <w:p w14:paraId="172A12E2" w14:textId="77777777" w:rsidR="006E4F58" w:rsidRPr="006E4F58" w:rsidRDefault="006E4F58" w:rsidP="006E4F58">
      <w:pPr>
        <w:spacing w:after="0" w:line="240" w:lineRule="auto"/>
        <w:rPr>
          <w:rFonts w:ascii="Times New Roman" w:eastAsia="Times New Roman" w:hAnsi="Times New Roman" w:cs="Times New Roman"/>
        </w:rPr>
      </w:pPr>
    </w:p>
    <w:p w14:paraId="172A12E3" w14:textId="77777777"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b/>
        </w:rPr>
        <w:t>3</w:t>
      </w:r>
      <w:r w:rsidR="00657CD7">
        <w:rPr>
          <w:rFonts w:ascii="Times New Roman" w:hAnsi="Times New Roman" w:cs="Times New Roman"/>
          <w:b/>
        </w:rPr>
        <w:t>6</w:t>
      </w:r>
      <w:r w:rsidRPr="006E4F58">
        <w:rPr>
          <w:rFonts w:ascii="Times New Roman" w:hAnsi="Times New Roman" w:cs="Times New Roman"/>
          <w:b/>
        </w:rPr>
        <w:t>.  Ownership of Documents and Materials.</w:t>
      </w:r>
      <w:r w:rsidRPr="006E4F58">
        <w:rPr>
          <w:rFonts w:ascii="Times New Roman" w:hAnsi="Times New Roman" w:cs="Times New Roman"/>
        </w:rPr>
        <w:t xml:space="preserve">  </w:t>
      </w:r>
    </w:p>
    <w:p w14:paraId="172A12E4" w14:textId="20ACB555" w:rsidR="006E4F58" w:rsidRPr="006E4F58" w:rsidRDefault="006E4F58" w:rsidP="006E4F58">
      <w:pPr>
        <w:spacing w:after="0" w:line="240" w:lineRule="auto"/>
        <w:rPr>
          <w:rFonts w:ascii="Times New Roman" w:hAnsi="Times New Roman" w:cs="Times New Roman"/>
        </w:rPr>
      </w:pPr>
      <w:r w:rsidRPr="006E4F58">
        <w:rPr>
          <w:rFonts w:ascii="Times New Roman" w:hAnsi="Times New Roman" w:cs="Times New Roman"/>
        </w:rPr>
        <w:t xml:space="preserve">A. </w:t>
      </w:r>
      <w:del w:id="44" w:author="Author">
        <w:r w:rsidRPr="006E4F58" w:rsidDel="001026CE">
          <w:rPr>
            <w:rFonts w:ascii="Times New Roman" w:hAnsi="Times New Roman" w:cs="Times New Roman"/>
          </w:rPr>
          <w:delText xml:space="preserve">All documents, records, programs, applications, data, algorithms, film, tape, articles, memoranda, and other materials (the “Materials”) not developed or licensed by the Contractor prior to execution of this Contract, but specifically developed under this Contract shall be considered “work for hire” and the Contractor hereby transfers and assigns any ownership claims to the State so that all Materials will be the property of the State. </w:delText>
        </w:r>
      </w:del>
      <w:ins w:id="45" w:author="Author">
        <w:r w:rsidR="001026CE" w:rsidRPr="001026CE">
          <w:rPr>
            <w:rFonts w:ascii="Times New Roman" w:hAnsi="Times New Roman" w:cs="Times New Roman"/>
          </w:rPr>
          <w:t xml:space="preserve">Upon full payment of all amounts due </w:t>
        </w:r>
        <w:r w:rsidR="001026CE">
          <w:rPr>
            <w:rFonts w:ascii="Times New Roman" w:hAnsi="Times New Roman" w:cs="Times New Roman"/>
          </w:rPr>
          <w:t>Contractor</w:t>
        </w:r>
        <w:r w:rsidR="001026CE" w:rsidRPr="001026CE">
          <w:rPr>
            <w:rFonts w:ascii="Times New Roman" w:hAnsi="Times New Roman" w:cs="Times New Roman"/>
          </w:rPr>
          <w:t xml:space="preserve"> in connection with this Agreement, all rights, title and interest in any information and items, including summaries, documents, reports and portions thereof </w:t>
        </w:r>
        <w:r w:rsidR="001026CE">
          <w:rPr>
            <w:rFonts w:ascii="Times New Roman" w:hAnsi="Times New Roman" w:cs="Times New Roman"/>
          </w:rPr>
          <w:t>Contractor</w:t>
        </w:r>
        <w:r w:rsidR="001026CE" w:rsidRPr="001026CE">
          <w:rPr>
            <w:rFonts w:ascii="Times New Roman" w:hAnsi="Times New Roman" w:cs="Times New Roman"/>
          </w:rPr>
          <w:t xml:space="preserve"> provides to</w:t>
        </w:r>
        <w:r w:rsidR="001026CE">
          <w:rPr>
            <w:rFonts w:ascii="Times New Roman" w:hAnsi="Times New Roman" w:cs="Times New Roman"/>
          </w:rPr>
          <w:t xml:space="preserve"> the State of Indiana</w:t>
        </w:r>
        <w:r w:rsidR="001026CE" w:rsidRPr="001026CE">
          <w:rPr>
            <w:rFonts w:ascii="Times New Roman" w:hAnsi="Times New Roman" w:cs="Times New Roman"/>
          </w:rPr>
          <w:t xml:space="preserve"> (the “</w:t>
        </w:r>
        <w:r w:rsidR="001026CE">
          <w:rPr>
            <w:rFonts w:ascii="Times New Roman" w:hAnsi="Times New Roman" w:cs="Times New Roman"/>
          </w:rPr>
          <w:t>Contractor</w:t>
        </w:r>
        <w:r w:rsidR="001026CE" w:rsidRPr="001026CE">
          <w:rPr>
            <w:rFonts w:ascii="Times New Roman" w:hAnsi="Times New Roman" w:cs="Times New Roman"/>
          </w:rPr>
          <w:t xml:space="preserve"> Deliverables”) will become </w:t>
        </w:r>
        <w:r w:rsidR="001026CE">
          <w:rPr>
            <w:rFonts w:ascii="Times New Roman" w:hAnsi="Times New Roman" w:cs="Times New Roman"/>
          </w:rPr>
          <w:t>the State of Indiana</w:t>
        </w:r>
        <w:r w:rsidR="001026CE" w:rsidRPr="001026CE">
          <w:rPr>
            <w:rFonts w:ascii="Times New Roman" w:hAnsi="Times New Roman" w:cs="Times New Roman"/>
          </w:rPr>
          <w:t xml:space="preserve">’s sole and exclusive property for its internal business purposes and uses pursuant to the scope set forth in the applicable SOW, subject to the exceptions set forth below. </w:t>
        </w:r>
        <w:r w:rsidR="001026CE">
          <w:rPr>
            <w:rFonts w:ascii="Times New Roman" w:hAnsi="Times New Roman" w:cs="Times New Roman"/>
          </w:rPr>
          <w:t>Contractor</w:t>
        </w:r>
        <w:r w:rsidR="001026CE" w:rsidRPr="001026CE">
          <w:rPr>
            <w:rFonts w:ascii="Times New Roman" w:hAnsi="Times New Roman" w:cs="Times New Roman"/>
          </w:rPr>
          <w:t xml:space="preserve"> shall retain sole and exclusive ownership of all rights, title and interest in its work papers, proprietary information, processes, methodologies, know-how and software, including such information as existed prior to the delivery of the Services and, to the extent such information is of general application, anything that it may discover, </w:t>
        </w:r>
        <w:proofErr w:type="gramStart"/>
        <w:r w:rsidR="001026CE" w:rsidRPr="001026CE">
          <w:rPr>
            <w:rFonts w:ascii="Times New Roman" w:hAnsi="Times New Roman" w:cs="Times New Roman"/>
          </w:rPr>
          <w:t>create</w:t>
        </w:r>
        <w:proofErr w:type="gramEnd"/>
        <w:r w:rsidR="001026CE" w:rsidRPr="001026CE">
          <w:rPr>
            <w:rFonts w:ascii="Times New Roman" w:hAnsi="Times New Roman" w:cs="Times New Roman"/>
          </w:rPr>
          <w:t xml:space="preserve"> or develop during provision of the Services (“</w:t>
        </w:r>
        <w:r w:rsidR="001026CE">
          <w:rPr>
            <w:rFonts w:ascii="Times New Roman" w:hAnsi="Times New Roman" w:cs="Times New Roman"/>
          </w:rPr>
          <w:t>Contractor</w:t>
        </w:r>
        <w:r w:rsidR="001026CE" w:rsidRPr="001026CE">
          <w:rPr>
            <w:rFonts w:ascii="Times New Roman" w:hAnsi="Times New Roman" w:cs="Times New Roman"/>
          </w:rPr>
          <w:t xml:space="preserve"> Property”). To the extent the </w:t>
        </w:r>
        <w:r w:rsidR="001026CE">
          <w:rPr>
            <w:rFonts w:ascii="Times New Roman" w:hAnsi="Times New Roman" w:cs="Times New Roman"/>
          </w:rPr>
          <w:t xml:space="preserve">Contractor </w:t>
        </w:r>
        <w:r w:rsidR="001026CE" w:rsidRPr="001026CE">
          <w:rPr>
            <w:rFonts w:ascii="Times New Roman" w:hAnsi="Times New Roman" w:cs="Times New Roman"/>
          </w:rPr>
          <w:t xml:space="preserve">Deliverables contain </w:t>
        </w:r>
        <w:r w:rsidR="001026CE">
          <w:rPr>
            <w:rFonts w:ascii="Times New Roman" w:hAnsi="Times New Roman" w:cs="Times New Roman"/>
          </w:rPr>
          <w:t>Contractor</w:t>
        </w:r>
        <w:r w:rsidR="001026CE" w:rsidRPr="001026CE">
          <w:rPr>
            <w:rFonts w:ascii="Times New Roman" w:hAnsi="Times New Roman" w:cs="Times New Roman"/>
          </w:rPr>
          <w:t xml:space="preserve"> Property; </w:t>
        </w:r>
        <w:r w:rsidR="001026CE">
          <w:rPr>
            <w:rFonts w:ascii="Times New Roman" w:hAnsi="Times New Roman" w:cs="Times New Roman"/>
          </w:rPr>
          <w:t>The State of Indiana</w:t>
        </w:r>
        <w:r w:rsidR="001026CE" w:rsidRPr="001026CE">
          <w:rPr>
            <w:rFonts w:ascii="Times New Roman" w:hAnsi="Times New Roman" w:cs="Times New Roman"/>
          </w:rPr>
          <w:t xml:space="preserve"> is granted a non-exclusive, non-assignable, royalty-free license to use it in connection with the subject of this Agreement.</w:t>
        </w:r>
        <w:r w:rsidR="001026CE">
          <w:rPr>
            <w:rFonts w:ascii="Times New Roman" w:hAnsi="Times New Roman" w:cs="Times New Roman"/>
          </w:rPr>
          <w:t xml:space="preserve"> </w:t>
        </w:r>
      </w:ins>
      <w:del w:id="46" w:author="Author">
        <w:r w:rsidRPr="006E4F58" w:rsidDel="001026CE">
          <w:rPr>
            <w:rFonts w:ascii="Times New Roman" w:hAnsi="Times New Roman" w:cs="Times New Roman"/>
          </w:rPr>
          <w:delText xml:space="preserve">If ownership interest in the Materials cannot be assigned to the State, the Contractor grants the State a non-exclusive, non-cancelable, perpetual, worldwide royalty-free license to use the Materials and to use, modify, copy and create derivative works of the Materials.   </w:delText>
        </w:r>
      </w:del>
    </w:p>
    <w:p w14:paraId="172A12E5" w14:textId="77777777" w:rsidR="006E4F58" w:rsidRPr="006E4F58" w:rsidRDefault="006E4F58" w:rsidP="006E4F58">
      <w:pPr>
        <w:spacing w:after="0" w:line="240" w:lineRule="auto"/>
        <w:rPr>
          <w:rFonts w:ascii="Times New Roman" w:eastAsia="Times New Roman" w:hAnsi="Times New Roman" w:cs="Times New Roman"/>
        </w:rPr>
      </w:pPr>
    </w:p>
    <w:p w14:paraId="172A12E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Use of the Materials, other than related to contract performance by the Contractor, without the prior written consent of the State, is prohibited.  During the performance of this Contract, the Contractor shall be responsible for any loss of or damage to the Materials developed for or supplied by the State and used to develop or assist in the services provided while the Materials are in the possession of the Contractor.  Any loss or damage thereto shall be restored at the Contractor’s expense. The Contractor shall provide the State full, immediate, and unrestricted access to the Materials and to Contractor’s work product during the term of this Contract.</w:t>
      </w:r>
    </w:p>
    <w:p w14:paraId="172A12E7" w14:textId="77777777" w:rsidR="006E4F58" w:rsidRPr="006E4F58" w:rsidRDefault="006E4F58" w:rsidP="006E4F58">
      <w:pPr>
        <w:spacing w:after="0" w:line="240" w:lineRule="auto"/>
        <w:rPr>
          <w:rFonts w:ascii="Times New Roman" w:eastAsia="Times New Roman" w:hAnsi="Times New Roman" w:cs="Times New Roman"/>
        </w:rPr>
      </w:pPr>
    </w:p>
    <w:p w14:paraId="172A12E8"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7</w:t>
      </w:r>
      <w:r w:rsidRPr="006E4F58">
        <w:rPr>
          <w:rFonts w:ascii="Times New Roman" w:eastAsia="Times New Roman" w:hAnsi="Times New Roman" w:cs="Times New Roman"/>
          <w:b/>
        </w:rPr>
        <w:t>.  Payments</w:t>
      </w:r>
      <w:r w:rsidRPr="006E4F58">
        <w:rPr>
          <w:rFonts w:ascii="Times New Roman" w:eastAsia="Times New Roman" w:hAnsi="Times New Roman" w:cs="Times New Roman"/>
        </w:rPr>
        <w:t xml:space="preserve">. </w:t>
      </w:r>
    </w:p>
    <w:p w14:paraId="172A12E9" w14:textId="5B7F8BFD" w:rsidR="006E4F58" w:rsidRPr="006E4F58" w:rsidRDefault="006E4F58" w:rsidP="006E4F58">
      <w:pPr>
        <w:spacing w:after="0" w:line="240" w:lineRule="auto"/>
        <w:rPr>
          <w:rFonts w:ascii="Times New Roman" w:eastAsia="Times New Roman" w:hAnsi="Times New Roman" w:cs="Times New Roman"/>
          <w:color w:val="1F497D"/>
        </w:rPr>
      </w:pPr>
      <w:r w:rsidRPr="006E4F58">
        <w:rPr>
          <w:rFonts w:ascii="Times New Roman" w:eastAsia="Times New Roman" w:hAnsi="Times New Roman" w:cs="Times New Roman"/>
        </w:rPr>
        <w:t>A.  All payments shall be made</w:t>
      </w:r>
      <w:r w:rsidR="00D574E0">
        <w:rPr>
          <w:rFonts w:ascii="Times New Roman" w:eastAsia="Times New Roman" w:hAnsi="Times New Roman" w:cs="Times New Roman"/>
        </w:rPr>
        <w:t xml:space="preserve"> </w:t>
      </w:r>
      <w:proofErr w:type="gramStart"/>
      <w:r w:rsidR="00D574E0">
        <w:rPr>
          <w:rFonts w:ascii="Times New Roman" w:eastAsia="Times New Roman" w:hAnsi="Times New Roman" w:cs="Times New Roman"/>
        </w:rPr>
        <w:t>thirty five</w:t>
      </w:r>
      <w:proofErr w:type="gramEnd"/>
      <w:r w:rsidRPr="006E4F58">
        <w:rPr>
          <w:rFonts w:ascii="Times New Roman" w:eastAsia="Times New Roman" w:hAnsi="Times New Roman" w:cs="Times New Roman"/>
        </w:rPr>
        <w:t xml:space="preserve"> </w:t>
      </w:r>
      <w:r w:rsidR="00D574E0">
        <w:rPr>
          <w:rFonts w:ascii="Times New Roman" w:eastAsia="Times New Roman" w:hAnsi="Times New Roman" w:cs="Times New Roman"/>
        </w:rPr>
        <w:t>(</w:t>
      </w:r>
      <w:r w:rsidRPr="006E4F58">
        <w:rPr>
          <w:rFonts w:ascii="Times New Roman" w:eastAsia="Times New Roman" w:hAnsi="Times New Roman" w:cs="Times New Roman"/>
        </w:rPr>
        <w:t>35</w:t>
      </w:r>
      <w:r w:rsidR="00D574E0">
        <w:rPr>
          <w:rFonts w:ascii="Times New Roman" w:eastAsia="Times New Roman" w:hAnsi="Times New Roman" w:cs="Times New Roman"/>
        </w:rPr>
        <w:t>)</w:t>
      </w:r>
      <w:r w:rsidRPr="006E4F58">
        <w:rPr>
          <w:rFonts w:ascii="Times New Roman" w:eastAsia="Times New Roman" w:hAnsi="Times New Roman" w:cs="Times New Roman"/>
        </w:rPr>
        <w:t xml:space="preserve"> days in arrears in conformance with State fiscal policies and procedures and, as required by IC §</w:t>
      </w:r>
      <w:r w:rsidR="00497D2B">
        <w:rPr>
          <w:rFonts w:ascii="Times New Roman" w:eastAsia="Times New Roman" w:hAnsi="Times New Roman" w:cs="Times New Roman"/>
        </w:rPr>
        <w:t xml:space="preserve"> </w:t>
      </w:r>
      <w:r w:rsidRPr="006E4F58">
        <w:rPr>
          <w:rFonts w:ascii="Times New Roman" w:eastAsia="Times New Roman" w:hAnsi="Times New Roman" w:cs="Times New Roman"/>
        </w:rPr>
        <w:t>4-13-2-14.8, the direct deposit by electronic funds transfer to the financial institution designated by the Contractor in writing unless a specific waiver has been obtained from the Indiana Auditor of State. No payments will be made in advance of receipt of the goods or services that are the subject of this Contract except as permitted by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  </w:t>
      </w:r>
      <w:ins w:id="47" w:author="Author">
        <w:r w:rsidR="001026CE" w:rsidRPr="00833791">
          <w:rPr>
            <w:rFonts w:cs="Arial"/>
          </w:rPr>
          <w:t xml:space="preserve">If payment on invoices is past due more than sixty (60) days, </w:t>
        </w:r>
        <w:r w:rsidR="001026CE">
          <w:rPr>
            <w:rFonts w:cs="Arial"/>
          </w:rPr>
          <w:t xml:space="preserve">Contractor </w:t>
        </w:r>
        <w:r w:rsidR="001026CE" w:rsidRPr="00833791">
          <w:rPr>
            <w:rFonts w:cs="Arial"/>
          </w:rPr>
          <w:t>reserves the right to terminate the Agreement or the applicable SOW or suspend the Services until payment is received.</w:t>
        </w:r>
      </w:ins>
    </w:p>
    <w:p w14:paraId="172A12EA" w14:textId="77777777" w:rsidR="006E4F58" w:rsidRPr="006E4F58" w:rsidRDefault="006E4F58" w:rsidP="006E4F58">
      <w:pPr>
        <w:spacing w:after="0" w:line="240" w:lineRule="auto"/>
        <w:rPr>
          <w:rFonts w:ascii="Times New Roman" w:eastAsia="Times New Roman" w:hAnsi="Times New Roman" w:cs="Times New Roman"/>
        </w:rPr>
      </w:pPr>
    </w:p>
    <w:p w14:paraId="172A12EB" w14:textId="77777777" w:rsidR="006E4F58" w:rsidRPr="006E4F58" w:rsidRDefault="006E4F58" w:rsidP="00D515C5">
      <w:pPr>
        <w:pStyle w:val="NoSpacing"/>
        <w:rPr>
          <w:rFonts w:ascii="Times New Roman" w:eastAsia="Times New Roman" w:hAnsi="Times New Roman" w:cs="Times New Roman"/>
        </w:rPr>
      </w:pPr>
      <w:r w:rsidRPr="006E4F58">
        <w:rPr>
          <w:rFonts w:ascii="Times New Roman" w:eastAsia="Times New Roman" w:hAnsi="Times New Roman" w:cs="Times New Roman"/>
        </w:rPr>
        <w:t xml:space="preserve">B.  </w:t>
      </w:r>
      <w:r w:rsidR="00D515C5">
        <w:rPr>
          <w:rFonts w:ascii="Times New Roman" w:hAnsi="Times New Roman" w:cs="Times New Roman"/>
        </w:rPr>
        <w:t xml:space="preserve">If the </w:t>
      </w:r>
      <w:r w:rsidR="00D515C5" w:rsidRPr="00CC7635">
        <w:rPr>
          <w:rFonts w:ascii="Times New Roman" w:hAnsi="Times New Roman" w:cs="Times New Roman"/>
        </w:rPr>
        <w:t>Contractor</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paid 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advance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for</w:t>
      </w:r>
      <w:r w:rsidR="00D515C5">
        <w:rPr>
          <w:rFonts w:ascii="Times New Roman" w:hAnsi="Times New Roman" w:cs="Times New Roman"/>
          <w:spacing w:val="53"/>
        </w:rPr>
        <w:t xml:space="preserve"> </w:t>
      </w:r>
      <w:r w:rsidR="00D515C5" w:rsidRPr="00CC7635">
        <w:rPr>
          <w:rFonts w:ascii="Times New Roman" w:hAnsi="Times New Roman" w:cs="Times New Roman"/>
        </w:rPr>
        <w:t xml:space="preserve">the maintenance </w:t>
      </w:r>
      <w:r w:rsidR="00D515C5" w:rsidRPr="00CC7635">
        <w:rPr>
          <w:rFonts w:ascii="Times New Roman" w:hAnsi="Times New Roman" w:cs="Times New Roman"/>
          <w:spacing w:val="-2"/>
        </w:rPr>
        <w:t>of</w:t>
      </w:r>
      <w:r w:rsidR="00D515C5" w:rsidRPr="00CC7635">
        <w:rPr>
          <w:rFonts w:ascii="Times New Roman" w:hAnsi="Times New Roman" w:cs="Times New Roman"/>
        </w:rPr>
        <w:t xml:space="preserve"> equipment, </w:t>
      </w:r>
      <w:proofErr w:type="gramStart"/>
      <w:r w:rsidR="00D515C5" w:rsidRPr="00CC7635">
        <w:rPr>
          <w:rFonts w:ascii="Times New Roman" w:hAnsi="Times New Roman" w:cs="Times New Roman"/>
        </w:rPr>
        <w:t>software</w:t>
      </w:r>
      <w:proofErr w:type="gramEnd"/>
      <w:r w:rsidR="00D515C5">
        <w:rPr>
          <w:rFonts w:ascii="Times New Roman" w:hAnsi="Times New Roman" w:cs="Times New Roman"/>
        </w:rPr>
        <w:t xml:space="preserve"> or a service as a subscription, then p</w:t>
      </w:r>
      <w:r w:rsidRPr="006E4F58">
        <w:rPr>
          <w:rFonts w:ascii="Times New Roman" w:eastAsia="Times New Roman" w:hAnsi="Times New Roman" w:cs="Times New Roman"/>
        </w:rPr>
        <w:t>ursuant to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4-13-2-20(b)(14), </w:t>
      </w:r>
      <w:r w:rsidR="00D515C5">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agrees that if it fails to </w:t>
      </w:r>
      <w:r w:rsidR="00D515C5">
        <w:rPr>
          <w:rFonts w:ascii="Times New Roman" w:eastAsia="Times New Roman" w:hAnsi="Times New Roman" w:cs="Times New Roman"/>
        </w:rPr>
        <w:t xml:space="preserve">fully provide or perform under this </w:t>
      </w:r>
      <w:r w:rsidRPr="006E4F58">
        <w:rPr>
          <w:rFonts w:ascii="Times New Roman" w:eastAsia="Times New Roman" w:hAnsi="Times New Roman" w:cs="Times New Roman"/>
        </w:rPr>
        <w:t xml:space="preserve">Contract, upon receipt of written notice from the State, it shall promptly refund the consideration paid, pro-rated through the date of non-performance.  </w:t>
      </w:r>
    </w:p>
    <w:p w14:paraId="172A12EC" w14:textId="77777777" w:rsidR="006E4F58" w:rsidRPr="006E4F58" w:rsidRDefault="006E4F58" w:rsidP="006E4F58">
      <w:pPr>
        <w:spacing w:after="0" w:line="240" w:lineRule="auto"/>
        <w:rPr>
          <w:rFonts w:ascii="Times New Roman" w:eastAsia="Times New Roman" w:hAnsi="Times New Roman" w:cs="Times New Roman"/>
        </w:rPr>
      </w:pPr>
    </w:p>
    <w:p w14:paraId="172A12E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8</w:t>
      </w:r>
      <w:r w:rsidRPr="006E4F58">
        <w:rPr>
          <w:rFonts w:ascii="Times New Roman" w:eastAsia="Times New Roman" w:hAnsi="Times New Roman" w:cs="Times New Roman"/>
          <w:b/>
        </w:rPr>
        <w:t>.  Penalties/Interest/Attorney’s Fees</w:t>
      </w:r>
      <w:r w:rsidRPr="006E4F58">
        <w:rPr>
          <w:rFonts w:ascii="Times New Roman" w:eastAsia="Times New Roman" w:hAnsi="Times New Roman" w:cs="Times New Roman"/>
        </w:rPr>
        <w:t xml:space="preserve">.  The State will in good faith perform its required obligations hereunder and does not agree to pay any penalties, liquidated damages, </w:t>
      </w:r>
      <w:proofErr w:type="gramStart"/>
      <w:r w:rsidRPr="006E4F58">
        <w:rPr>
          <w:rFonts w:ascii="Times New Roman" w:eastAsia="Times New Roman" w:hAnsi="Times New Roman" w:cs="Times New Roman"/>
        </w:rPr>
        <w:t>interest</w:t>
      </w:r>
      <w:proofErr w:type="gramEnd"/>
      <w:r w:rsidRPr="006E4F58">
        <w:rPr>
          <w:rFonts w:ascii="Times New Roman" w:eastAsia="Times New Roman" w:hAnsi="Times New Roman" w:cs="Times New Roman"/>
        </w:rPr>
        <w:t xml:space="preserve"> or attorney’s fees, except as permitted by Indiana law, in part,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34-54-8</w:t>
      </w:r>
      <w:r w:rsidR="003E4E84">
        <w:rPr>
          <w:rFonts w:ascii="Times New Roman" w:eastAsia="Times New Roman" w:hAnsi="Times New Roman" w:cs="Times New Roman"/>
        </w:rPr>
        <w:t>, IC § 34-13-1 and IC § 34-52-2</w:t>
      </w:r>
      <w:r w:rsidRPr="006E4F58">
        <w:rPr>
          <w:rFonts w:ascii="Times New Roman" w:eastAsia="Times New Roman" w:hAnsi="Times New Roman" w:cs="Times New Roman"/>
        </w:rPr>
        <w:t>.</w:t>
      </w:r>
    </w:p>
    <w:p w14:paraId="172A12EE" w14:textId="77777777" w:rsidR="006E4F58" w:rsidRPr="006E4F58" w:rsidRDefault="006E4F58" w:rsidP="006E4F58">
      <w:pPr>
        <w:spacing w:after="0" w:line="240" w:lineRule="auto"/>
        <w:rPr>
          <w:rFonts w:ascii="Times New Roman" w:eastAsia="Times New Roman" w:hAnsi="Times New Roman" w:cs="Times New Roman"/>
        </w:rPr>
      </w:pPr>
    </w:p>
    <w:p w14:paraId="172A12EF"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Notwithstanding the provisions contained in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5-17-5, any liability resulting from the State’s failure to make prompt payment shall be based solely on the amount of funding originating from the State and shall not be based on funding from federal or other sources.</w:t>
      </w:r>
    </w:p>
    <w:p w14:paraId="172A12F0" w14:textId="77777777" w:rsidR="006E4F58" w:rsidRPr="006E4F58" w:rsidRDefault="006E4F58" w:rsidP="006E4F58">
      <w:pPr>
        <w:spacing w:after="0" w:line="240" w:lineRule="auto"/>
        <w:rPr>
          <w:rFonts w:ascii="Times New Roman" w:eastAsia="Times New Roman" w:hAnsi="Times New Roman" w:cs="Times New Roman"/>
        </w:rPr>
      </w:pPr>
    </w:p>
    <w:p w14:paraId="172A12F1"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3</w:t>
      </w:r>
      <w:r w:rsidR="00657CD7">
        <w:rPr>
          <w:rFonts w:ascii="Times New Roman" w:eastAsia="Times New Roman" w:hAnsi="Times New Roman" w:cs="Times New Roman"/>
          <w:b/>
        </w:rPr>
        <w:t>9</w:t>
      </w:r>
      <w:r w:rsidRPr="006E4F58">
        <w:rPr>
          <w:rFonts w:ascii="Times New Roman" w:eastAsia="Times New Roman" w:hAnsi="Times New Roman" w:cs="Times New Roman"/>
          <w:b/>
        </w:rPr>
        <w:t>.  Progress Reports</w:t>
      </w:r>
      <w:r w:rsidRPr="006E4F58">
        <w:rPr>
          <w:rFonts w:ascii="Times New Roman" w:eastAsia="Times New Roman" w:hAnsi="Times New Roman" w:cs="Times New Roman"/>
        </w:rPr>
        <w:t>.  The Contractor shall submit progress reports to the State upon request. The report shall be oral, unless the State, upon receipt of the oral report, should deem it necessary to have it in written form. The progress reports shall serve the purpose of assuring the State that work is progressing in line with the schedule, and that completion can be reasonably assured on the scheduled date.</w:t>
      </w:r>
    </w:p>
    <w:p w14:paraId="172A12F2" w14:textId="77777777" w:rsidR="006E4F58" w:rsidRPr="006E4F58" w:rsidRDefault="006E4F58" w:rsidP="006E4F58">
      <w:pPr>
        <w:spacing w:after="0" w:line="240" w:lineRule="auto"/>
        <w:rPr>
          <w:rFonts w:ascii="Times New Roman" w:eastAsia="Times New Roman" w:hAnsi="Times New Roman" w:cs="Times New Roman"/>
        </w:rPr>
      </w:pPr>
    </w:p>
    <w:p w14:paraId="172A12F3" w14:textId="7323352C" w:rsidR="00D515C5" w:rsidRPr="00CC7635" w:rsidRDefault="00657CD7" w:rsidP="00D515C5">
      <w:pPr>
        <w:pStyle w:val="NoSpacing"/>
        <w:rPr>
          <w:rFonts w:ascii="Times New Roman" w:hAnsi="Times New Roman" w:cs="Times New Roman"/>
        </w:rPr>
      </w:pPr>
      <w:r>
        <w:rPr>
          <w:rFonts w:ascii="Times New Roman" w:eastAsia="Times New Roman" w:hAnsi="Times New Roman" w:cs="Times New Roman"/>
          <w:b/>
        </w:rPr>
        <w:t>40</w:t>
      </w:r>
      <w:r w:rsidR="006E4F58" w:rsidRPr="006E4F58">
        <w:rPr>
          <w:rFonts w:ascii="Times New Roman" w:eastAsia="Times New Roman" w:hAnsi="Times New Roman" w:cs="Times New Roman"/>
          <w:b/>
        </w:rPr>
        <w:t>.  Public Record.</w:t>
      </w:r>
      <w:r w:rsidR="006E4F58" w:rsidRPr="006E4F58">
        <w:rPr>
          <w:rFonts w:ascii="Times New Roman" w:eastAsia="Times New Roman" w:hAnsi="Times New Roman" w:cs="Times New Roman"/>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Contractor acknowledges that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the State </w:t>
      </w:r>
      <w:r w:rsidR="00D515C5" w:rsidRPr="00CC7635">
        <w:rPr>
          <w:rFonts w:ascii="Times New Roman" w:hAnsi="Times New Roman" w:cs="Times New Roman"/>
          <w:spacing w:val="-2"/>
        </w:rPr>
        <w:t>will</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treat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Contract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as containing</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confidential</w:t>
      </w:r>
      <w:r w:rsidR="00D515C5" w:rsidRPr="00CC7635">
        <w:rPr>
          <w:rFonts w:ascii="Times New Roman" w:hAnsi="Times New Roman" w:cs="Times New Roman"/>
          <w:spacing w:val="53"/>
        </w:rPr>
        <w:t xml:space="preserve"> </w:t>
      </w:r>
      <w:r w:rsidR="00CC185C" w:rsidRPr="00CC7635">
        <w:rPr>
          <w:rFonts w:ascii="Times New Roman" w:hAnsi="Times New Roman" w:cs="Times New Roman"/>
        </w:rPr>
        <w:t>information and</w:t>
      </w:r>
      <w:r w:rsidR="00D515C5" w:rsidRPr="00CC7635">
        <w:rPr>
          <w:rFonts w:ascii="Times New Roman" w:hAnsi="Times New Roman" w:cs="Times New Roman"/>
        </w:rPr>
        <w:t xml:space="preserve"> </w:t>
      </w:r>
      <w:r w:rsidR="00C82069">
        <w:rPr>
          <w:rFonts w:ascii="Times New Roman" w:hAnsi="Times New Roman" w:cs="Times New Roman"/>
        </w:rPr>
        <w:t xml:space="preserve">the State </w:t>
      </w:r>
      <w:r w:rsidR="00D515C5" w:rsidRPr="00CC7635">
        <w:rPr>
          <w:rFonts w:ascii="Times New Roman" w:hAnsi="Times New Roman" w:cs="Times New Roman"/>
        </w:rPr>
        <w:t>will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post</w:t>
      </w:r>
      <w:r w:rsidR="00D515C5" w:rsidRPr="00CC7635">
        <w:rPr>
          <w:rFonts w:ascii="Times New Roman" w:hAnsi="Times New Roman" w:cs="Times New Roman"/>
          <w:spacing w:val="1"/>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 xml:space="preserve">on </w:t>
      </w:r>
      <w:r w:rsidR="003E4E84">
        <w:rPr>
          <w:rFonts w:ascii="Times New Roman" w:hAnsi="Times New Roman" w:cs="Times New Roman"/>
        </w:rPr>
        <w:t xml:space="preserve">the transparency </w:t>
      </w:r>
      <w:r w:rsidR="00572EFD">
        <w:rPr>
          <w:rFonts w:ascii="Times New Roman" w:hAnsi="Times New Roman" w:cs="Times New Roman"/>
        </w:rPr>
        <w:t xml:space="preserve">portal </w:t>
      </w:r>
      <w:r w:rsidR="00D515C5" w:rsidRPr="00CC7635">
        <w:rPr>
          <w:rFonts w:ascii="Times New Roman" w:hAnsi="Times New Roman" w:cs="Times New Roman"/>
        </w:rPr>
        <w:t>as required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by</w:t>
      </w:r>
      <w:r w:rsidR="004D718B">
        <w:rPr>
          <w:rFonts w:ascii="Times New Roman" w:hAnsi="Times New Roman" w:cs="Times New Roman"/>
        </w:rPr>
        <w:t xml:space="preserve"> Executive Order 05-07 and</w:t>
      </w:r>
      <w:r w:rsidR="00D515C5" w:rsidRPr="00CC7635">
        <w:rPr>
          <w:rFonts w:ascii="Times New Roman" w:hAnsi="Times New Roman" w:cs="Times New Roman"/>
          <w:spacing w:val="-3"/>
        </w:rPr>
        <w:t xml:space="preserve"> IC</w:t>
      </w:r>
      <w:r w:rsidR="00D515C5">
        <w:rPr>
          <w:rFonts w:ascii="Times New Roman" w:hAnsi="Times New Roman" w:cs="Times New Roman"/>
          <w:spacing w:val="-3"/>
        </w:rPr>
        <w:t xml:space="preserve"> §</w:t>
      </w:r>
      <w:r w:rsidR="00D515C5" w:rsidRPr="00CC7635">
        <w:rPr>
          <w:rFonts w:ascii="Times New Roman" w:hAnsi="Times New Roman" w:cs="Times New Roman"/>
          <w:spacing w:val="-3"/>
        </w:rPr>
        <w:t xml:space="preserve"> 5-14-3.5-2. </w:t>
      </w:r>
      <w:r w:rsidR="00D515C5" w:rsidRPr="00CC7635">
        <w:rPr>
          <w:rFonts w:ascii="Times New Roman" w:hAnsi="Times New Roman" w:cs="Times New Roman"/>
        </w:rPr>
        <w:t xml:space="preserve"> Use by</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the</w:t>
      </w:r>
      <w:r w:rsidR="00D515C5" w:rsidRPr="00CC7635">
        <w:rPr>
          <w:rFonts w:ascii="Times New Roman" w:hAnsi="Times New Roman" w:cs="Times New Roman"/>
          <w:spacing w:val="55"/>
        </w:rPr>
        <w:t xml:space="preserve"> </w:t>
      </w:r>
      <w:r w:rsidR="00D515C5" w:rsidRPr="00CC7635">
        <w:rPr>
          <w:rFonts w:ascii="Times New Roman" w:hAnsi="Times New Roman" w:cs="Times New Roman"/>
        </w:rPr>
        <w:t>public of the information contained</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in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this Contract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shall</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not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be considered an</w:t>
      </w:r>
      <w:r w:rsidR="00D515C5" w:rsidRPr="00CC7635">
        <w:rPr>
          <w:rFonts w:ascii="Times New Roman" w:hAnsi="Times New Roman" w:cs="Times New Roman"/>
          <w:spacing w:val="-3"/>
        </w:rPr>
        <w:t xml:space="preserve"> </w:t>
      </w:r>
      <w:r w:rsidR="00D515C5" w:rsidRPr="00CC7635">
        <w:rPr>
          <w:rFonts w:ascii="Times New Roman" w:hAnsi="Times New Roman" w:cs="Times New Roman"/>
        </w:rPr>
        <w:t>act</w:t>
      </w:r>
      <w:r w:rsidR="00D515C5" w:rsidRPr="00CC7635">
        <w:rPr>
          <w:rFonts w:ascii="Times New Roman" w:hAnsi="Times New Roman" w:cs="Times New Roman"/>
          <w:spacing w:val="-2"/>
        </w:rPr>
        <w:t xml:space="preserve"> </w:t>
      </w:r>
      <w:r w:rsidR="00D515C5" w:rsidRPr="00CC7635">
        <w:rPr>
          <w:rFonts w:ascii="Times New Roman" w:hAnsi="Times New Roman" w:cs="Times New Roman"/>
        </w:rPr>
        <w:t>of the State.</w:t>
      </w:r>
    </w:p>
    <w:p w14:paraId="172A12F4" w14:textId="77777777" w:rsidR="006E4F58" w:rsidRPr="006E4F58" w:rsidRDefault="006E4F58" w:rsidP="006E4F58">
      <w:pPr>
        <w:spacing w:after="0" w:line="240" w:lineRule="auto"/>
        <w:rPr>
          <w:rFonts w:ascii="Times New Roman" w:eastAsia="Times New Roman" w:hAnsi="Times New Roman" w:cs="Times New Roman"/>
        </w:rPr>
      </w:pPr>
    </w:p>
    <w:p w14:paraId="172A12F5"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1</w:t>
      </w:r>
      <w:r w:rsidRPr="006E4F58">
        <w:rPr>
          <w:rFonts w:ascii="Times New Roman" w:eastAsia="Times New Roman" w:hAnsi="Times New Roman" w:cs="Times New Roman"/>
          <w:b/>
        </w:rPr>
        <w:t>.  Renewal Option</w:t>
      </w:r>
      <w:r w:rsidRPr="006E4F58">
        <w:rPr>
          <w:rFonts w:ascii="Times New Roman" w:eastAsia="Times New Roman" w:hAnsi="Times New Roman" w:cs="Times New Roman"/>
        </w:rPr>
        <w:t>.  This Contract may be renewed under the same terms and conditions, subject to the approval of the Commissioner of the Department of Administration and the State Budget Director in compliance with IC §</w:t>
      </w:r>
      <w:r w:rsidR="003E4E84">
        <w:rPr>
          <w:rFonts w:ascii="Times New Roman" w:eastAsia="Times New Roman" w:hAnsi="Times New Roman" w:cs="Times New Roman"/>
        </w:rPr>
        <w:t xml:space="preserve"> </w:t>
      </w:r>
      <w:r w:rsidRPr="006E4F58">
        <w:rPr>
          <w:rFonts w:ascii="Times New Roman" w:eastAsia="Times New Roman" w:hAnsi="Times New Roman" w:cs="Times New Roman"/>
        </w:rPr>
        <w:t xml:space="preserve">5-22-17-4. The term of the renewed contract may not be longer than the term of the original </w:t>
      </w:r>
      <w:r w:rsidR="007412B2">
        <w:rPr>
          <w:rFonts w:ascii="Times New Roman" w:eastAsia="Times New Roman" w:hAnsi="Times New Roman" w:cs="Times New Roman"/>
        </w:rPr>
        <w:t>C</w:t>
      </w:r>
      <w:r w:rsidRPr="006E4F58">
        <w:rPr>
          <w:rFonts w:ascii="Times New Roman" w:eastAsia="Times New Roman" w:hAnsi="Times New Roman" w:cs="Times New Roman"/>
        </w:rPr>
        <w:t>ontract.</w:t>
      </w:r>
    </w:p>
    <w:p w14:paraId="172A12F6"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 </w:t>
      </w:r>
    </w:p>
    <w:p w14:paraId="172A12F7"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2</w:t>
      </w:r>
      <w:r w:rsidRPr="006E4F58">
        <w:rPr>
          <w:rFonts w:ascii="Times New Roman" w:eastAsia="Times New Roman" w:hAnsi="Times New Roman" w:cs="Times New Roman"/>
          <w:b/>
        </w:rPr>
        <w:t>.  Severability</w:t>
      </w:r>
      <w:r w:rsidRPr="006E4F58">
        <w:rPr>
          <w:rFonts w:ascii="Times New Roman" w:eastAsia="Times New Roman" w:hAnsi="Times New Roman" w:cs="Times New Roman"/>
        </w:rPr>
        <w:t xml:space="preserve">.  The invalidity of any section, subsection, </w:t>
      </w:r>
      <w:proofErr w:type="gramStart"/>
      <w:r w:rsidRPr="006E4F58">
        <w:rPr>
          <w:rFonts w:ascii="Times New Roman" w:eastAsia="Times New Roman" w:hAnsi="Times New Roman" w:cs="Times New Roman"/>
        </w:rPr>
        <w:t>clause</w:t>
      </w:r>
      <w:proofErr w:type="gramEnd"/>
      <w:r w:rsidRPr="006E4F58">
        <w:rPr>
          <w:rFonts w:ascii="Times New Roman" w:eastAsia="Times New Roman" w:hAnsi="Times New Roman" w:cs="Times New Roman"/>
        </w:rPr>
        <w:t xml:space="preserve"> or provision of this Contract shall not affect the validity of the remaining sections, subsections, clauses or provisions of this Contract.</w:t>
      </w:r>
    </w:p>
    <w:p w14:paraId="172A12F8" w14:textId="77777777" w:rsidR="006E4F58" w:rsidRPr="006E4F58" w:rsidRDefault="006E4F58" w:rsidP="006E4F58">
      <w:pPr>
        <w:spacing w:after="0" w:line="240" w:lineRule="auto"/>
        <w:rPr>
          <w:rFonts w:ascii="Times New Roman" w:eastAsia="Times New Roman" w:hAnsi="Times New Roman" w:cs="Times New Roman"/>
        </w:rPr>
      </w:pPr>
    </w:p>
    <w:p w14:paraId="172A12F9"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3</w:t>
      </w:r>
      <w:r w:rsidRPr="006E4F58">
        <w:rPr>
          <w:rFonts w:ascii="Times New Roman" w:eastAsia="Times New Roman" w:hAnsi="Times New Roman" w:cs="Times New Roman"/>
          <w:b/>
        </w:rPr>
        <w:t>.  Substantial Performance.</w:t>
      </w:r>
      <w:r w:rsidRPr="006E4F58">
        <w:rPr>
          <w:rFonts w:ascii="Times New Roman" w:eastAsia="Times New Roman" w:hAnsi="Times New Roman" w:cs="Times New Roman"/>
        </w:rPr>
        <w:t xml:space="preserve">  This Contract shall be deemed to be substantially performed only when fully performed according to its terms and conditions and any written amendments or supplements.</w:t>
      </w:r>
    </w:p>
    <w:p w14:paraId="172A12FA" w14:textId="77777777" w:rsidR="006E4F58" w:rsidRPr="006E4F58" w:rsidRDefault="006E4F58" w:rsidP="006E4F58">
      <w:pPr>
        <w:spacing w:after="0" w:line="240" w:lineRule="auto"/>
        <w:rPr>
          <w:rFonts w:ascii="Times New Roman" w:eastAsia="Times New Roman" w:hAnsi="Times New Roman" w:cs="Times New Roman"/>
        </w:rPr>
      </w:pPr>
    </w:p>
    <w:p w14:paraId="172A12FB"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4</w:t>
      </w:r>
      <w:r w:rsidRPr="006E4F58">
        <w:rPr>
          <w:rFonts w:ascii="Times New Roman" w:eastAsia="Times New Roman" w:hAnsi="Times New Roman" w:cs="Times New Roman"/>
          <w:b/>
        </w:rPr>
        <w:t>.  Taxes</w:t>
      </w:r>
      <w:r w:rsidRPr="006E4F58">
        <w:rPr>
          <w:rFonts w:ascii="Times New Roman" w:eastAsia="Times New Roman" w:hAnsi="Times New Roman" w:cs="Times New Roman"/>
        </w:rPr>
        <w:t xml:space="preserve">.  The State is exempt from most state and local taxes and many federal taxes. The State will not be responsible for any taxes levied on the Contractor </w:t>
      </w:r>
      <w:proofErr w:type="gramStart"/>
      <w:r w:rsidRPr="006E4F58">
        <w:rPr>
          <w:rFonts w:ascii="Times New Roman" w:eastAsia="Times New Roman" w:hAnsi="Times New Roman" w:cs="Times New Roman"/>
        </w:rPr>
        <w:t>as a result of</w:t>
      </w:r>
      <w:proofErr w:type="gramEnd"/>
      <w:r w:rsidRPr="006E4F58">
        <w:rPr>
          <w:rFonts w:ascii="Times New Roman" w:eastAsia="Times New Roman" w:hAnsi="Times New Roman" w:cs="Times New Roman"/>
        </w:rPr>
        <w:t xml:space="preserve"> this Contract.</w:t>
      </w:r>
    </w:p>
    <w:p w14:paraId="172A12FC" w14:textId="77777777" w:rsidR="006E4F58" w:rsidRPr="006E4F58" w:rsidRDefault="006E4F58" w:rsidP="006E4F58">
      <w:pPr>
        <w:spacing w:after="0" w:line="240" w:lineRule="auto"/>
        <w:rPr>
          <w:rFonts w:ascii="Times New Roman" w:eastAsia="Times New Roman" w:hAnsi="Times New Roman" w:cs="Times New Roman"/>
        </w:rPr>
      </w:pPr>
    </w:p>
    <w:p w14:paraId="172A12FD"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5</w:t>
      </w:r>
      <w:r w:rsidRPr="006E4F58">
        <w:rPr>
          <w:rFonts w:ascii="Times New Roman" w:eastAsia="Times New Roman" w:hAnsi="Times New Roman" w:cs="Times New Roman"/>
          <w:b/>
        </w:rPr>
        <w:t>.  Termination for Convenience</w:t>
      </w:r>
      <w:r w:rsidRPr="006E4F58">
        <w:rPr>
          <w:rFonts w:ascii="Times New Roman" w:eastAsia="Times New Roman" w:hAnsi="Times New Roman" w:cs="Times New Roman"/>
        </w:rPr>
        <w:t>.</w:t>
      </w:r>
      <w:r w:rsidR="00C05BE2">
        <w:rPr>
          <w:rFonts w:ascii="Times New Roman" w:eastAsia="Times New Roman" w:hAnsi="Times New Roman" w:cs="Times New Roman"/>
        </w:rPr>
        <w:t xml:space="preserve">  </w:t>
      </w:r>
      <w:r w:rsidRPr="006E4F58">
        <w:rPr>
          <w:rFonts w:ascii="Times New Roman" w:eastAsia="Times New Roman" w:hAnsi="Times New Roman" w:cs="Times New Roman"/>
        </w:rPr>
        <w:t>This Contract may be terminated, in whole or in part, by the State, which shall i</w:t>
      </w:r>
      <w:r w:rsidR="007412B2">
        <w:rPr>
          <w:rFonts w:ascii="Times New Roman" w:eastAsia="Times New Roman" w:hAnsi="Times New Roman" w:cs="Times New Roman"/>
        </w:rPr>
        <w:t xml:space="preserve">nclude and is not limited </w:t>
      </w:r>
      <w:proofErr w:type="gramStart"/>
      <w:r w:rsidR="007412B2">
        <w:rPr>
          <w:rFonts w:ascii="Times New Roman" w:eastAsia="Times New Roman" w:hAnsi="Times New Roman" w:cs="Times New Roman"/>
        </w:rPr>
        <w:t xml:space="preserve">to </w:t>
      </w:r>
      <w:r w:rsidRPr="006E4F58">
        <w:rPr>
          <w:rFonts w:ascii="Times New Roman" w:eastAsia="Times New Roman" w:hAnsi="Times New Roman" w:cs="Times New Roman"/>
        </w:rPr>
        <w:t xml:space="preserve"> </w:t>
      </w:r>
      <w:r w:rsidR="007412B2">
        <w:rPr>
          <w:rFonts w:ascii="Times New Roman" w:eastAsia="Times New Roman" w:hAnsi="Times New Roman" w:cs="Times New Roman"/>
        </w:rPr>
        <w:t>IDOA</w:t>
      </w:r>
      <w:proofErr w:type="gramEnd"/>
      <w:r w:rsidRPr="006E4F58">
        <w:rPr>
          <w:rFonts w:ascii="Times New Roman" w:eastAsia="Times New Roman" w:hAnsi="Times New Roman" w:cs="Times New Roman"/>
        </w:rPr>
        <w:t xml:space="preserve"> and the State Budget Agency whenever, for any reason, the State determines that such termination is in its best interest. Termination of services shall be </w:t>
      </w:r>
      <w:proofErr w:type="gramStart"/>
      <w:r w:rsidRPr="006E4F58">
        <w:rPr>
          <w:rFonts w:ascii="Times New Roman" w:eastAsia="Times New Roman" w:hAnsi="Times New Roman" w:cs="Times New Roman"/>
        </w:rPr>
        <w:t>effected</w:t>
      </w:r>
      <w:proofErr w:type="gramEnd"/>
      <w:r w:rsidRPr="006E4F58">
        <w:rPr>
          <w:rFonts w:ascii="Times New Roman" w:eastAsia="Times New Roman" w:hAnsi="Times New Roman" w:cs="Times New Roman"/>
        </w:rPr>
        <w:t xml:space="preserve"> by delivery to the Contractor of a Termination Notice at least thirty (30) days prior to the termination effective date, specifying the extent to which performance of services under such termination becomes effective. The Contractor shall be compensated for services properly rendered prior to the effective date of termination. The State will not be liable for services performed after the effective date of termination. The Contractor shall be compensated for services herein provided but in no case shall total payment made to the Contractor exceed the original contract price or shall any price increase be allowed on individual line items if canceled only in part prior to the original termination date. For the purposes of this paragraph, the parti</w:t>
      </w:r>
      <w:r w:rsidR="007412B2">
        <w:rPr>
          <w:rFonts w:ascii="Times New Roman" w:eastAsia="Times New Roman" w:hAnsi="Times New Roman" w:cs="Times New Roman"/>
        </w:rPr>
        <w:t>es stipulate and agree that IDOA</w:t>
      </w:r>
      <w:r w:rsidR="00D515C5">
        <w:rPr>
          <w:rFonts w:ascii="Times New Roman" w:eastAsia="Times New Roman" w:hAnsi="Times New Roman" w:cs="Times New Roman"/>
        </w:rPr>
        <w:t xml:space="preserve"> </w:t>
      </w:r>
      <w:r w:rsidRPr="006E4F58">
        <w:rPr>
          <w:rFonts w:ascii="Times New Roman" w:eastAsia="Times New Roman" w:hAnsi="Times New Roman" w:cs="Times New Roman"/>
        </w:rPr>
        <w:t xml:space="preserve">shall be deemed to be a party to this </w:t>
      </w:r>
      <w:r w:rsidR="00674611">
        <w:rPr>
          <w:rFonts w:ascii="Times New Roman" w:eastAsia="Times New Roman" w:hAnsi="Times New Roman" w:cs="Times New Roman"/>
        </w:rPr>
        <w:t>Contract</w:t>
      </w:r>
      <w:r w:rsidRPr="006E4F58">
        <w:rPr>
          <w:rFonts w:ascii="Times New Roman" w:eastAsia="Times New Roman" w:hAnsi="Times New Roman" w:cs="Times New Roman"/>
        </w:rPr>
        <w:t xml:space="preserve"> with authority to terminate the same for convenience when such termination is determined by the Commissioner of </w:t>
      </w:r>
      <w:r w:rsidR="007412B2">
        <w:rPr>
          <w:rFonts w:ascii="Times New Roman" w:eastAsia="Times New Roman" w:hAnsi="Times New Roman" w:cs="Times New Roman"/>
        </w:rPr>
        <w:t xml:space="preserve">IDOA </w:t>
      </w:r>
      <w:r w:rsidRPr="006E4F58">
        <w:rPr>
          <w:rFonts w:ascii="Times New Roman" w:eastAsia="Times New Roman" w:hAnsi="Times New Roman" w:cs="Times New Roman"/>
        </w:rPr>
        <w:t>to be in the best interests of the State.</w:t>
      </w:r>
    </w:p>
    <w:p w14:paraId="172A12FE" w14:textId="77777777" w:rsidR="006E4F58" w:rsidRPr="006E4F58" w:rsidRDefault="006E4F58" w:rsidP="006E4F58">
      <w:pPr>
        <w:spacing w:after="0" w:line="240" w:lineRule="auto"/>
        <w:rPr>
          <w:rFonts w:ascii="Times New Roman" w:eastAsia="Times New Roman" w:hAnsi="Times New Roman" w:cs="Times New Roman"/>
        </w:rPr>
      </w:pPr>
    </w:p>
    <w:p w14:paraId="172A12FF" w14:textId="77777777" w:rsidR="006E4F58" w:rsidRPr="006E4F58" w:rsidRDefault="006E4F58" w:rsidP="006E4F58">
      <w:pPr>
        <w:spacing w:after="0" w:line="240" w:lineRule="auto"/>
        <w:rPr>
          <w:rFonts w:ascii="Times New Roman" w:eastAsia="Times New Roman" w:hAnsi="Times New Roman" w:cs="Times New Roman"/>
          <w:b/>
        </w:rPr>
      </w:pPr>
      <w:r w:rsidRPr="006E4F58">
        <w:rPr>
          <w:rFonts w:ascii="Times New Roman" w:eastAsia="Times New Roman" w:hAnsi="Times New Roman" w:cs="Times New Roman"/>
          <w:b/>
        </w:rPr>
        <w:t>4</w:t>
      </w:r>
      <w:r w:rsidR="00657CD7">
        <w:rPr>
          <w:rFonts w:ascii="Times New Roman" w:eastAsia="Times New Roman" w:hAnsi="Times New Roman" w:cs="Times New Roman"/>
          <w:b/>
        </w:rPr>
        <w:t>6</w:t>
      </w:r>
      <w:r w:rsidRPr="006E4F58">
        <w:rPr>
          <w:rFonts w:ascii="Times New Roman" w:eastAsia="Times New Roman" w:hAnsi="Times New Roman" w:cs="Times New Roman"/>
          <w:b/>
        </w:rPr>
        <w:t xml:space="preserve">.  Termination for Default.  </w:t>
      </w:r>
    </w:p>
    <w:p w14:paraId="172A130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A.  With the provision of thirty (30) days’ notice to the Contractor, the State may terminate this Contract in whole or in part if the Contractor fails to:</w:t>
      </w:r>
    </w:p>
    <w:p w14:paraId="172A1301"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1.</w:t>
      </w:r>
      <w:r w:rsidRPr="006E4F58">
        <w:rPr>
          <w:rFonts w:ascii="Times New Roman" w:eastAsia="Times New Roman" w:hAnsi="Times New Roman" w:cs="Times New Roman"/>
        </w:rPr>
        <w:tab/>
        <w:t xml:space="preserve">Correct or cure any breach of this Contract; the time to correct or cure the breach may be extended beyond thirty (30) days if the State determines progress is being made and the extension is agreed to by the </w:t>
      </w:r>
      <w:proofErr w:type="gramStart"/>
      <w:r w:rsidRPr="006E4F58">
        <w:rPr>
          <w:rFonts w:ascii="Times New Roman" w:eastAsia="Times New Roman" w:hAnsi="Times New Roman" w:cs="Times New Roman"/>
        </w:rPr>
        <w:t>parties;</w:t>
      </w:r>
      <w:proofErr w:type="gramEnd"/>
    </w:p>
    <w:p w14:paraId="172A1302"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2.</w:t>
      </w:r>
      <w:r w:rsidRPr="006E4F58">
        <w:rPr>
          <w:rFonts w:ascii="Times New Roman" w:eastAsia="Times New Roman" w:hAnsi="Times New Roman" w:cs="Times New Roman"/>
        </w:rPr>
        <w:tab/>
        <w:t xml:space="preserve">Deliver the supplies or perform the services within the time specified in this Contract or any </w:t>
      </w:r>
      <w:proofErr w:type="gramStart"/>
      <w:r w:rsidRPr="006E4F58">
        <w:rPr>
          <w:rFonts w:ascii="Times New Roman" w:eastAsia="Times New Roman" w:hAnsi="Times New Roman" w:cs="Times New Roman"/>
        </w:rPr>
        <w:t>extension;</w:t>
      </w:r>
      <w:proofErr w:type="gramEnd"/>
    </w:p>
    <w:p w14:paraId="172A1303" w14:textId="77777777" w:rsidR="006E4F58" w:rsidRPr="006E4F58" w:rsidRDefault="006E4F58" w:rsidP="006E4F58">
      <w:pPr>
        <w:spacing w:after="0" w:line="240" w:lineRule="auto"/>
        <w:ind w:left="720" w:hanging="360"/>
        <w:rPr>
          <w:rFonts w:ascii="Times New Roman" w:eastAsia="Times New Roman" w:hAnsi="Times New Roman" w:cs="Times New Roman"/>
        </w:rPr>
      </w:pPr>
      <w:bookmarkStart w:id="48" w:name="_Toc236554574"/>
      <w:r w:rsidRPr="006E4F58">
        <w:rPr>
          <w:rFonts w:ascii="Times New Roman" w:eastAsia="Times New Roman" w:hAnsi="Times New Roman" w:cs="Times New Roman"/>
        </w:rPr>
        <w:t>3.</w:t>
      </w:r>
      <w:r w:rsidRPr="006E4F58">
        <w:rPr>
          <w:rFonts w:ascii="Times New Roman" w:eastAsia="Times New Roman" w:hAnsi="Times New Roman" w:cs="Times New Roman"/>
        </w:rPr>
        <w:tab/>
        <w:t xml:space="preserve">Make progress </w:t>
      </w:r>
      <w:proofErr w:type="gramStart"/>
      <w:r w:rsidRPr="006E4F58">
        <w:rPr>
          <w:rFonts w:ascii="Times New Roman" w:eastAsia="Times New Roman" w:hAnsi="Times New Roman" w:cs="Times New Roman"/>
        </w:rPr>
        <w:t>so as to</w:t>
      </w:r>
      <w:proofErr w:type="gramEnd"/>
      <w:r w:rsidRPr="006E4F58">
        <w:rPr>
          <w:rFonts w:ascii="Times New Roman" w:eastAsia="Times New Roman" w:hAnsi="Times New Roman" w:cs="Times New Roman"/>
        </w:rPr>
        <w:t xml:space="preserve"> endanger performance of this Contract; or</w:t>
      </w:r>
      <w:bookmarkEnd w:id="48"/>
    </w:p>
    <w:p w14:paraId="172A1304" w14:textId="77777777" w:rsidR="006E4F58" w:rsidRPr="006E4F58" w:rsidRDefault="006E4F58" w:rsidP="006E4F58">
      <w:pPr>
        <w:spacing w:after="0" w:line="240" w:lineRule="auto"/>
        <w:ind w:left="720" w:hanging="360"/>
        <w:rPr>
          <w:rFonts w:ascii="Times New Roman" w:eastAsia="Times New Roman" w:hAnsi="Times New Roman" w:cs="Times New Roman"/>
        </w:rPr>
      </w:pPr>
      <w:r w:rsidRPr="006E4F58">
        <w:rPr>
          <w:rFonts w:ascii="Times New Roman" w:eastAsia="Times New Roman" w:hAnsi="Times New Roman" w:cs="Times New Roman"/>
        </w:rPr>
        <w:t>4.</w:t>
      </w:r>
      <w:r w:rsidRPr="006E4F58">
        <w:rPr>
          <w:rFonts w:ascii="Times New Roman" w:eastAsia="Times New Roman" w:hAnsi="Times New Roman" w:cs="Times New Roman"/>
        </w:rPr>
        <w:tab/>
        <w:t>Perform any of the other provisions of this Contract.</w:t>
      </w:r>
    </w:p>
    <w:p w14:paraId="172A1305" w14:textId="77777777" w:rsidR="006E4F58" w:rsidRPr="006E4F58" w:rsidRDefault="006E4F58" w:rsidP="006E4F58">
      <w:pPr>
        <w:tabs>
          <w:tab w:val="num" w:pos="0"/>
          <w:tab w:val="num" w:pos="720"/>
        </w:tabs>
        <w:spacing w:after="0" w:line="240" w:lineRule="auto"/>
        <w:rPr>
          <w:rFonts w:ascii="Times New Roman" w:eastAsia="Times New Roman" w:hAnsi="Times New Roman" w:cs="Times New Roman"/>
        </w:rPr>
      </w:pPr>
    </w:p>
    <w:p w14:paraId="172A1306" w14:textId="4162D796"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B.  If the State terminates this Contract in whole or in part, it may acquire, under the terms and in the manner the State considers appropriate, supplies or services similar to those terminated,</w:t>
      </w:r>
      <w:del w:id="49" w:author="Author">
        <w:r w:rsidRPr="006E4F58" w:rsidDel="001026CE">
          <w:rPr>
            <w:rFonts w:ascii="Times New Roman" w:eastAsia="Times New Roman" w:hAnsi="Times New Roman" w:cs="Times New Roman"/>
          </w:rPr>
          <w:delText xml:space="preserve"> and the Contractor will be liable to the State for any excess costs for those supplies or services</w:delText>
        </w:r>
      </w:del>
      <w:r w:rsidRPr="006E4F58">
        <w:rPr>
          <w:rFonts w:ascii="Times New Roman" w:eastAsia="Times New Roman" w:hAnsi="Times New Roman" w:cs="Times New Roman"/>
        </w:rPr>
        <w:t>. However, the Contractor shall continue the work not terminated.</w:t>
      </w:r>
    </w:p>
    <w:p w14:paraId="172A1307" w14:textId="77777777" w:rsidR="006E4F58" w:rsidRPr="006E4F58" w:rsidRDefault="006E4F58" w:rsidP="006E4F58">
      <w:pPr>
        <w:tabs>
          <w:tab w:val="num" w:pos="720"/>
        </w:tabs>
        <w:spacing w:after="0" w:line="240" w:lineRule="auto"/>
        <w:rPr>
          <w:rFonts w:ascii="Times New Roman" w:eastAsia="Times New Roman" w:hAnsi="Times New Roman" w:cs="Times New Roman"/>
        </w:rPr>
      </w:pPr>
    </w:p>
    <w:p w14:paraId="172A1308" w14:textId="6F830D1D" w:rsid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rPr>
        <w:t xml:space="preserve">C.  The State shall pay the contract price for completed supplies delivered and services accepted. The Contractor and the State shall agree on the amount of payment for manufacturing materials delivered and accepted and for the protection and preservation of the property. Failure to agree will be a dispute under the Disputes clause. </w:t>
      </w:r>
      <w:del w:id="50" w:author="Author">
        <w:r w:rsidRPr="006E4F58" w:rsidDel="001026CE">
          <w:rPr>
            <w:rFonts w:ascii="Times New Roman" w:eastAsia="Times New Roman" w:hAnsi="Times New Roman" w:cs="Times New Roman"/>
          </w:rPr>
          <w:delText>The State may withhold from these amounts any sum the State determines to be necessary to protect the State against loss because of outstanding liens or claims of former lien holders.</w:delText>
        </w:r>
      </w:del>
    </w:p>
    <w:p w14:paraId="172A1309" w14:textId="77777777" w:rsidR="00AD2E37" w:rsidRDefault="00AD2E37" w:rsidP="006E4F58">
      <w:pPr>
        <w:spacing w:after="0" w:line="240" w:lineRule="auto"/>
        <w:rPr>
          <w:rFonts w:ascii="Times New Roman" w:eastAsia="Times New Roman" w:hAnsi="Times New Roman" w:cs="Times New Roman"/>
        </w:rPr>
      </w:pPr>
    </w:p>
    <w:p w14:paraId="172A130A" w14:textId="77777777" w:rsidR="006E4F58" w:rsidRPr="006E4F58" w:rsidRDefault="00F72519" w:rsidP="006E4F58">
      <w:pPr>
        <w:spacing w:after="0" w:line="240" w:lineRule="auto"/>
        <w:rPr>
          <w:rFonts w:ascii="Times New Roman" w:eastAsia="Times New Roman" w:hAnsi="Times New Roman" w:cs="Times New Roman"/>
        </w:rPr>
      </w:pPr>
      <w:r>
        <w:rPr>
          <w:rFonts w:ascii="Times New Roman" w:eastAsia="Times New Roman" w:hAnsi="Times New Roman" w:cs="Times New Roman"/>
        </w:rPr>
        <w:t>D</w:t>
      </w:r>
      <w:r w:rsidR="006E4F58" w:rsidRPr="006E4F58">
        <w:rPr>
          <w:rFonts w:ascii="Times New Roman" w:eastAsia="Times New Roman" w:hAnsi="Times New Roman" w:cs="Times New Roman"/>
        </w:rPr>
        <w:t>.  The rights and remedies of the State in this clause are in addition to any other rights and remedies provided by law or equity or under this Contract.</w:t>
      </w:r>
    </w:p>
    <w:p w14:paraId="172A130B" w14:textId="77777777" w:rsidR="006E4F58" w:rsidRPr="006E4F58" w:rsidRDefault="006E4F58" w:rsidP="006E4F58">
      <w:pPr>
        <w:spacing w:after="0" w:line="240" w:lineRule="auto"/>
        <w:rPr>
          <w:rFonts w:ascii="Times New Roman" w:eastAsia="Times New Roman" w:hAnsi="Times New Roman" w:cs="Times New Roman"/>
        </w:rPr>
      </w:pPr>
    </w:p>
    <w:p w14:paraId="172A130C"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w:t>
      </w:r>
      <w:r w:rsidR="00657CD7">
        <w:rPr>
          <w:rFonts w:ascii="Times New Roman" w:eastAsia="Times New Roman" w:hAnsi="Times New Roman" w:cs="Times New Roman"/>
          <w:b/>
        </w:rPr>
        <w:t>7</w:t>
      </w:r>
      <w:r w:rsidRPr="006E4F58">
        <w:rPr>
          <w:rFonts w:ascii="Times New Roman" w:eastAsia="Times New Roman" w:hAnsi="Times New Roman" w:cs="Times New Roman"/>
          <w:b/>
        </w:rPr>
        <w:t>.  Travel</w:t>
      </w:r>
      <w:r w:rsidRPr="006E4F58">
        <w:rPr>
          <w:rFonts w:ascii="Times New Roman" w:eastAsia="Times New Roman" w:hAnsi="Times New Roman" w:cs="Times New Roman"/>
        </w:rPr>
        <w:t xml:space="preserve">.  </w:t>
      </w:r>
      <w:r w:rsidR="00573ED0">
        <w:rPr>
          <w:rFonts w:ascii="Times New Roman" w:eastAsia="Times New Roman" w:hAnsi="Times New Roman" w:cs="Times New Roman"/>
        </w:rPr>
        <w:t xml:space="preserve">No expenses for travel will be reimbursed unless specifically authorized by this Contract.  Permitted expenses </w:t>
      </w:r>
      <w:r w:rsidR="00573ED0" w:rsidRPr="006E4F58">
        <w:rPr>
          <w:rFonts w:ascii="Times New Roman" w:eastAsia="Times New Roman" w:hAnsi="Times New Roman" w:cs="Times New Roman"/>
        </w:rPr>
        <w:t>wi</w:t>
      </w:r>
      <w:r w:rsidR="00573ED0">
        <w:rPr>
          <w:rFonts w:ascii="Times New Roman" w:eastAsia="Times New Roman" w:hAnsi="Times New Roman" w:cs="Times New Roman"/>
        </w:rPr>
        <w:t xml:space="preserve">ll be reimbursed at the </w:t>
      </w:r>
      <w:r w:rsidR="00573ED0" w:rsidRPr="006E4F58">
        <w:rPr>
          <w:rFonts w:ascii="Times New Roman" w:eastAsia="Times New Roman" w:hAnsi="Times New Roman" w:cs="Times New Roman"/>
        </w:rPr>
        <w:t xml:space="preserve">rate paid by the State and in accordance with </w:t>
      </w:r>
      <w:r w:rsidR="00573ED0">
        <w:rPr>
          <w:rFonts w:ascii="Times New Roman" w:eastAsia="Times New Roman" w:hAnsi="Times New Roman" w:cs="Times New Roman"/>
        </w:rPr>
        <w:t xml:space="preserve">the Budget Agency’s </w:t>
      </w:r>
      <w:r w:rsidR="00573ED0" w:rsidRPr="00906E3B">
        <w:rPr>
          <w:rFonts w:ascii="Times New Roman" w:eastAsia="Times New Roman" w:hAnsi="Times New Roman" w:cs="Times New Roman"/>
          <w:i/>
        </w:rPr>
        <w:t xml:space="preserve">Financial Management Circular – Travel Policies and Procedures </w:t>
      </w:r>
      <w:r w:rsidR="00573ED0">
        <w:rPr>
          <w:rFonts w:ascii="Times New Roman" w:eastAsia="Times New Roman" w:hAnsi="Times New Roman" w:cs="Times New Roman"/>
        </w:rPr>
        <w:t>in effect at the time the expenditure is made.</w:t>
      </w:r>
      <w:r w:rsidR="00573ED0" w:rsidRPr="003418CD">
        <w:rPr>
          <w:rFonts w:ascii="Times New Roman" w:eastAsia="Times New Roman" w:hAnsi="Times New Roman" w:cs="Times New Roman"/>
        </w:rPr>
        <w:t xml:space="preserve">  Out-of-state travel requests must be reviewed by the State for availability of funds and for </w:t>
      </w:r>
      <w:r w:rsidR="00573ED0">
        <w:rPr>
          <w:rFonts w:ascii="Times New Roman" w:eastAsia="Times New Roman" w:hAnsi="Times New Roman" w:cs="Times New Roman"/>
        </w:rPr>
        <w:t xml:space="preserve">conformance with </w:t>
      </w:r>
      <w:r w:rsidR="00573ED0" w:rsidRPr="00976629">
        <w:rPr>
          <w:rFonts w:ascii="Times New Roman" w:eastAsia="Times New Roman" w:hAnsi="Times New Roman" w:cs="Times New Roman"/>
          <w:i/>
        </w:rPr>
        <w:t>Circular</w:t>
      </w:r>
      <w:r w:rsidR="00573ED0" w:rsidRPr="003418CD">
        <w:rPr>
          <w:rFonts w:ascii="Times New Roman" w:eastAsia="Times New Roman" w:hAnsi="Times New Roman" w:cs="Times New Roman"/>
        </w:rPr>
        <w:t xml:space="preserve"> guidelines.</w:t>
      </w:r>
    </w:p>
    <w:p w14:paraId="172A130D" w14:textId="77777777" w:rsidR="006E4F58" w:rsidRPr="006E4F58" w:rsidRDefault="006E4F58" w:rsidP="006E4F58">
      <w:pPr>
        <w:spacing w:after="0" w:line="240" w:lineRule="auto"/>
        <w:rPr>
          <w:rFonts w:ascii="Times New Roman" w:eastAsia="Times New Roman" w:hAnsi="Times New Roman" w:cs="Times New Roman"/>
        </w:rPr>
      </w:pPr>
    </w:p>
    <w:p w14:paraId="172A130E"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48.  Waiver of Rights</w:t>
      </w:r>
      <w:r w:rsidRPr="006E4F58">
        <w:rPr>
          <w:rFonts w:ascii="Times New Roman" w:eastAsia="Times New Roman" w:hAnsi="Times New Roman" w:cs="Times New Roman"/>
        </w:rPr>
        <w:t>.  No right conferred on either party under this Contract shall be deemed waived, and no breach of this Contract excused, unless such waiver is in writing and signed by the party claimed to have waived such right. Neither the State’s review, approval or acceptance of, nor payment for, the services required under this Contract shall be construed to operate as a waiver of any rights under this Contract or of any cause of action arising out of the performance of this Contract, and the Contractor shall be and remain liable to the State in accordance with applicable law for all damages to the State caused by the Contractor’s negligent performance of any of the services furnished under this Contract.</w:t>
      </w:r>
    </w:p>
    <w:p w14:paraId="172A130F" w14:textId="77777777" w:rsidR="006E4F58" w:rsidRPr="006E4F58" w:rsidRDefault="006E4F58" w:rsidP="006E4F58">
      <w:pPr>
        <w:spacing w:after="0" w:line="240" w:lineRule="auto"/>
        <w:rPr>
          <w:rFonts w:ascii="Times New Roman" w:eastAsia="Times New Roman" w:hAnsi="Times New Roman" w:cs="Times New Roman"/>
        </w:rPr>
      </w:pPr>
    </w:p>
    <w:p w14:paraId="172A1310" w14:textId="77777777"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rPr>
        <w:t>49.  Work Standards</w:t>
      </w:r>
      <w:r w:rsidRPr="006E4F58">
        <w:rPr>
          <w:rFonts w:ascii="Times New Roman" w:eastAsia="Times New Roman" w:hAnsi="Times New Roman" w:cs="Times New Roman"/>
        </w:rPr>
        <w:t xml:space="preserve">.  The Contractor shall execute its responsibilities by following and </w:t>
      </w:r>
      <w:proofErr w:type="gramStart"/>
      <w:r w:rsidRPr="006E4F58">
        <w:rPr>
          <w:rFonts w:ascii="Times New Roman" w:eastAsia="Times New Roman" w:hAnsi="Times New Roman" w:cs="Times New Roman"/>
        </w:rPr>
        <w:t>applying at all times</w:t>
      </w:r>
      <w:proofErr w:type="gramEnd"/>
      <w:r w:rsidRPr="006E4F58">
        <w:rPr>
          <w:rFonts w:ascii="Times New Roman" w:eastAsia="Times New Roman" w:hAnsi="Times New Roman" w:cs="Times New Roman"/>
        </w:rPr>
        <w:t xml:space="preserve"> the highest professional and technical guidelines and standards. If the State becomes dissatisfied with the work product of or the working relationship with those individuals assigned to work on this Contract, the State may request in writing the replacement of any or all such individuals, and the Contractor shall grant such request.</w:t>
      </w:r>
    </w:p>
    <w:p w14:paraId="172A1311" w14:textId="77777777" w:rsidR="006E4F58" w:rsidRPr="006E4F58" w:rsidRDefault="006E4F58" w:rsidP="006E4F58">
      <w:pPr>
        <w:spacing w:after="0" w:line="240" w:lineRule="auto"/>
        <w:rPr>
          <w:rFonts w:ascii="Times New Roman" w:eastAsia="Times New Roman" w:hAnsi="Times New Roman" w:cs="Times New Roman"/>
        </w:rPr>
      </w:pPr>
    </w:p>
    <w:p w14:paraId="172A1312" w14:textId="66221534" w:rsidR="00EF309B" w:rsidRPr="003418CD" w:rsidRDefault="00EF309B" w:rsidP="00EF309B">
      <w:pPr>
        <w:spacing w:after="0" w:line="240" w:lineRule="auto"/>
        <w:rPr>
          <w:rFonts w:ascii="Times New Roman" w:eastAsia="Times New Roman" w:hAnsi="Times New Roman" w:cs="Times New Roman"/>
        </w:rPr>
      </w:pPr>
      <w:r w:rsidRPr="003418CD">
        <w:rPr>
          <w:rFonts w:ascii="Times New Roman" w:eastAsia="Times New Roman" w:hAnsi="Times New Roman" w:cs="Times New Roman"/>
          <w:b/>
        </w:rPr>
        <w:t>50.  State Boilerplate Affirmation Clause</w:t>
      </w:r>
      <w:r w:rsidRPr="003418CD">
        <w:rPr>
          <w:rFonts w:ascii="Times New Roman" w:eastAsia="Times New Roman" w:hAnsi="Times New Roman" w:cs="Times New Roman"/>
        </w:rPr>
        <w:t xml:space="preserve">.  I swear or affirm under the penalties of perjury that I have not altered, modified, </w:t>
      </w:r>
      <w:proofErr w:type="gramStart"/>
      <w:r w:rsidRPr="003418CD">
        <w:rPr>
          <w:rFonts w:ascii="Times New Roman" w:eastAsia="Times New Roman" w:hAnsi="Times New Roman" w:cs="Times New Roman"/>
        </w:rPr>
        <w:t>changed</w:t>
      </w:r>
      <w:proofErr w:type="gramEnd"/>
      <w:r w:rsidRPr="003418CD">
        <w:rPr>
          <w:rFonts w:ascii="Times New Roman" w:eastAsia="Times New Roman" w:hAnsi="Times New Roman" w:cs="Times New Roman"/>
        </w:rPr>
        <w:t xml:space="preserve"> or deleted the State’s </w:t>
      </w:r>
      <w:r>
        <w:rPr>
          <w:rFonts w:ascii="Times New Roman" w:eastAsia="Times New Roman" w:hAnsi="Times New Roman" w:cs="Times New Roman"/>
        </w:rPr>
        <w:t>standard</w:t>
      </w:r>
      <w:r w:rsidRPr="003418CD">
        <w:rPr>
          <w:rFonts w:ascii="Times New Roman" w:eastAsia="Times New Roman" w:hAnsi="Times New Roman" w:cs="Times New Roman"/>
        </w:rPr>
        <w:t xml:space="preserve"> contract clauses (as contained in the </w:t>
      </w:r>
      <w:r w:rsidRPr="003418CD">
        <w:rPr>
          <w:rFonts w:ascii="Times New Roman" w:eastAsia="Times New Roman" w:hAnsi="Times New Roman" w:cs="Times New Roman"/>
          <w:i/>
        </w:rPr>
        <w:t>20</w:t>
      </w:r>
      <w:r w:rsidR="00C25290">
        <w:rPr>
          <w:rFonts w:ascii="Times New Roman" w:eastAsia="Times New Roman" w:hAnsi="Times New Roman" w:cs="Times New Roman"/>
          <w:i/>
        </w:rPr>
        <w:t>21</w:t>
      </w:r>
      <w:r w:rsidRPr="003418CD">
        <w:rPr>
          <w:rFonts w:ascii="Times New Roman" w:eastAsia="Times New Roman" w:hAnsi="Times New Roman" w:cs="Times New Roman"/>
          <w:i/>
        </w:rPr>
        <w:t xml:space="preserve"> </w:t>
      </w:r>
      <w:r w:rsidRPr="003418CD">
        <w:rPr>
          <w:rFonts w:ascii="Times New Roman" w:eastAsia="Times New Roman" w:hAnsi="Times New Roman" w:cs="Times New Roman"/>
        </w:rPr>
        <w:t xml:space="preserve">OAG/ IDOA </w:t>
      </w:r>
      <w:r w:rsidRPr="003418CD">
        <w:rPr>
          <w:rFonts w:ascii="Times New Roman" w:eastAsia="Times New Roman" w:hAnsi="Times New Roman" w:cs="Times New Roman"/>
          <w:i/>
        </w:rPr>
        <w:t>Professional Services Contract Manual</w:t>
      </w:r>
      <w:r>
        <w:rPr>
          <w:rFonts w:ascii="Times New Roman" w:eastAsia="Times New Roman" w:hAnsi="Times New Roman" w:cs="Times New Roman"/>
          <w:i/>
        </w:rPr>
        <w:t xml:space="preserve"> </w:t>
      </w:r>
      <w:r w:rsidRPr="002924D0">
        <w:rPr>
          <w:rFonts w:ascii="Times New Roman" w:eastAsia="Times New Roman" w:hAnsi="Times New Roman" w:cs="Times New Roman"/>
        </w:rPr>
        <w:t>or</w:t>
      </w:r>
      <w:r>
        <w:rPr>
          <w:rFonts w:ascii="Times New Roman" w:eastAsia="Times New Roman" w:hAnsi="Times New Roman" w:cs="Times New Roman"/>
          <w:i/>
        </w:rPr>
        <w:t xml:space="preserve"> </w:t>
      </w:r>
      <w:r w:rsidRPr="00976629">
        <w:rPr>
          <w:rFonts w:ascii="Times New Roman" w:eastAsia="Times New Roman" w:hAnsi="Times New Roman" w:cs="Times New Roman"/>
        </w:rPr>
        <w:t>the</w:t>
      </w:r>
      <w:r>
        <w:rPr>
          <w:rFonts w:ascii="Times New Roman" w:eastAsia="Times New Roman" w:hAnsi="Times New Roman" w:cs="Times New Roman"/>
          <w:i/>
        </w:rPr>
        <w:t xml:space="preserve"> 20</w:t>
      </w:r>
      <w:r w:rsidR="00C25290">
        <w:rPr>
          <w:rFonts w:ascii="Times New Roman" w:eastAsia="Times New Roman" w:hAnsi="Times New Roman" w:cs="Times New Roman"/>
          <w:i/>
        </w:rPr>
        <w:t>21</w:t>
      </w:r>
      <w:r>
        <w:rPr>
          <w:rFonts w:ascii="Times New Roman" w:eastAsia="Times New Roman" w:hAnsi="Times New Roman" w:cs="Times New Roman"/>
          <w:i/>
        </w:rPr>
        <w:t xml:space="preserve"> SCM Template</w:t>
      </w:r>
      <w:r w:rsidRPr="003418CD">
        <w:rPr>
          <w:rFonts w:ascii="Times New Roman" w:eastAsia="Times New Roman" w:hAnsi="Times New Roman" w:cs="Times New Roman"/>
        </w:rPr>
        <w:t xml:space="preserve">) in any way except </w:t>
      </w:r>
      <w:r>
        <w:rPr>
          <w:rFonts w:ascii="Times New Roman" w:eastAsia="Times New Roman" w:hAnsi="Times New Roman" w:cs="Times New Roman"/>
        </w:rPr>
        <w:t>as follows: _____________________________</w:t>
      </w:r>
    </w:p>
    <w:p w14:paraId="172A1313" w14:textId="77777777" w:rsidR="006E4F58" w:rsidRPr="006E4F58" w:rsidRDefault="006E4F58" w:rsidP="006E4F58">
      <w:pPr>
        <w:spacing w:after="0" w:line="240" w:lineRule="auto"/>
        <w:rPr>
          <w:rFonts w:ascii="Times New Roman" w:eastAsia="Times New Roman" w:hAnsi="Times New Roman" w:cs="Times New Roman"/>
        </w:rPr>
      </w:pPr>
    </w:p>
    <w:p w14:paraId="172A1314" w14:textId="77777777" w:rsidR="006E4F58" w:rsidRPr="006E4F58" w:rsidRDefault="006E4F58" w:rsidP="006E4F58">
      <w:pPr>
        <w:spacing w:after="0" w:line="240" w:lineRule="auto"/>
        <w:jc w:val="center"/>
        <w:rPr>
          <w:rFonts w:ascii="Times New Roman" w:eastAsia="Times New Roman" w:hAnsi="Times New Roman" w:cs="Times New Roman"/>
          <w:b/>
        </w:rPr>
      </w:pPr>
      <w:r w:rsidRPr="006E4F58">
        <w:rPr>
          <w:rFonts w:ascii="Times New Roman" w:eastAsia="Times New Roman" w:hAnsi="Times New Roman" w:cs="Times New Roman"/>
        </w:rPr>
        <w:br w:type="page"/>
      </w:r>
      <w:bookmarkStart w:id="51" w:name="_Toc236554576"/>
      <w:r w:rsidRPr="006E4F58">
        <w:rPr>
          <w:rFonts w:ascii="Times New Roman" w:eastAsia="Times New Roman" w:hAnsi="Times New Roman" w:cs="Times New Roman"/>
          <w:b/>
        </w:rPr>
        <w:lastRenderedPageBreak/>
        <w:t>Non-Collusion and Acceptance</w:t>
      </w:r>
      <w:bookmarkEnd w:id="51"/>
    </w:p>
    <w:p w14:paraId="172A1315" w14:textId="77777777" w:rsidR="006E4F58" w:rsidRPr="006E4F58" w:rsidRDefault="006E4F58" w:rsidP="006E4F58">
      <w:pPr>
        <w:spacing w:after="0" w:line="240" w:lineRule="auto"/>
        <w:rPr>
          <w:rFonts w:ascii="Times New Roman" w:eastAsia="Times New Roman" w:hAnsi="Times New Roman" w:cs="Times New Roman"/>
          <w:sz w:val="16"/>
          <w:szCs w:val="16"/>
        </w:rPr>
      </w:pPr>
    </w:p>
    <w:p w14:paraId="172A1317" w14:textId="69DB7A75" w:rsidR="007145B5" w:rsidRDefault="006E4F58" w:rsidP="006E4F58">
      <w:pPr>
        <w:spacing w:after="0" w:line="240" w:lineRule="auto"/>
        <w:rPr>
          <w:rFonts w:ascii="Times New Roman" w:eastAsia="Times New Roman" w:hAnsi="Times New Roman" w:cs="Times New Roman"/>
          <w:b/>
          <w:bCs/>
        </w:rPr>
      </w:pPr>
      <w:r w:rsidRPr="006E4F58">
        <w:rPr>
          <w:rFonts w:ascii="Times New Roman" w:eastAsia="Times New Roman" w:hAnsi="Times New Roman" w:cs="Times New Roman"/>
        </w:rPr>
        <w:t xml:space="preserve">The undersigned attests, subject to the penalties for perjury, that the undersigned is the Contractor, or that the undersigned is the properly authorized representative, agent, </w:t>
      </w:r>
      <w:proofErr w:type="gramStart"/>
      <w:r w:rsidRPr="006E4F58">
        <w:rPr>
          <w:rFonts w:ascii="Times New Roman" w:eastAsia="Times New Roman" w:hAnsi="Times New Roman" w:cs="Times New Roman"/>
        </w:rPr>
        <w:t>member</w:t>
      </w:r>
      <w:proofErr w:type="gramEnd"/>
      <w:r w:rsidRPr="006E4F58">
        <w:rPr>
          <w:rFonts w:ascii="Times New Roman" w:eastAsia="Times New Roman" w:hAnsi="Times New Roman" w:cs="Times New Roman"/>
        </w:rPr>
        <w:t xml:space="preserve"> or officer of the Contractor.  Further, to the undersigned’s knowledge, neither the undersigned nor any other member, employee, representative, agent or officer of the Contractor, directly or indirectly, has </w:t>
      </w:r>
      <w:proofErr w:type="gramStart"/>
      <w:r w:rsidRPr="006E4F58">
        <w:rPr>
          <w:rFonts w:ascii="Times New Roman" w:eastAsia="Times New Roman" w:hAnsi="Times New Roman" w:cs="Times New Roman"/>
        </w:rPr>
        <w:t>entered into</w:t>
      </w:r>
      <w:proofErr w:type="gramEnd"/>
      <w:r w:rsidRPr="006E4F58">
        <w:rPr>
          <w:rFonts w:ascii="Times New Roman" w:eastAsia="Times New Roman" w:hAnsi="Times New Roman" w:cs="Times New Roman"/>
        </w:rPr>
        <w:t xml:space="preserve"> or been offered any sum of money or other consideration for the execution of this Contract other than that which appears upon the face hereof.    </w:t>
      </w:r>
      <w:r w:rsidRPr="006E4F58">
        <w:rPr>
          <w:rFonts w:ascii="Times New Roman" w:eastAsia="Times New Roman" w:hAnsi="Times New Roman" w:cs="Times New Roman"/>
          <w:b/>
          <w:bCs/>
        </w:rPr>
        <w:t xml:space="preserve">Furthermore, if the undersigned has knowledge that a state officer, employee, or special state appointee, as those terms are defined in IC </w:t>
      </w:r>
      <w:r w:rsidR="00960CD4">
        <w:rPr>
          <w:rFonts w:ascii="Times New Roman" w:eastAsia="Times New Roman" w:hAnsi="Times New Roman" w:cs="Times New Roman"/>
          <w:b/>
          <w:bCs/>
        </w:rPr>
        <w:t>§</w:t>
      </w:r>
      <w:r w:rsidR="00021D54">
        <w:rPr>
          <w:rFonts w:ascii="Times New Roman" w:eastAsia="Times New Roman" w:hAnsi="Times New Roman" w:cs="Times New Roman"/>
          <w:b/>
          <w:bCs/>
        </w:rPr>
        <w:t xml:space="preserve"> </w:t>
      </w:r>
      <w:r w:rsidRPr="006E4F58">
        <w:rPr>
          <w:rFonts w:ascii="Times New Roman" w:eastAsia="Times New Roman" w:hAnsi="Times New Roman" w:cs="Times New Roman"/>
          <w:b/>
          <w:bCs/>
        </w:rPr>
        <w:t>4-2-6-1, has a financial interest in the Contract, the Contractor attests to compliance with the disclosure requirements in IC</w:t>
      </w:r>
      <w:r w:rsidR="00960CD4">
        <w:rPr>
          <w:rFonts w:ascii="Times New Roman" w:eastAsia="Times New Roman" w:hAnsi="Times New Roman" w:cs="Times New Roman"/>
          <w:b/>
          <w:bCs/>
        </w:rPr>
        <w:t xml:space="preserve"> §</w:t>
      </w:r>
      <w:r w:rsidRPr="006E4F58">
        <w:rPr>
          <w:rFonts w:ascii="Times New Roman" w:eastAsia="Times New Roman" w:hAnsi="Times New Roman" w:cs="Times New Roman"/>
          <w:b/>
          <w:bCs/>
        </w:rPr>
        <w:t xml:space="preserve"> 4-2-6-10.5.</w:t>
      </w:r>
    </w:p>
    <w:p w14:paraId="7C1966B6" w14:textId="77777777" w:rsidR="00B51514" w:rsidRPr="003C6A0D" w:rsidRDefault="00B51514" w:rsidP="00B51514">
      <w:pPr>
        <w:jc w:val="center"/>
        <w:rPr>
          <w:rFonts w:ascii="Times New Roman" w:hAnsi="Times New Roman" w:cs="Times New Roman"/>
          <w:b/>
          <w:bCs/>
        </w:rPr>
      </w:pPr>
      <w:r w:rsidRPr="003C6A0D">
        <w:rPr>
          <w:rFonts w:ascii="Times New Roman" w:hAnsi="Times New Roman" w:cs="Times New Roman"/>
          <w:b/>
          <w:bCs/>
        </w:rPr>
        <w:t>Agreement to Use Electronic Signatures</w:t>
      </w:r>
    </w:p>
    <w:p w14:paraId="75866088" w14:textId="77777777" w:rsidR="00B51514" w:rsidRPr="003C6A0D" w:rsidRDefault="00B51514" w:rsidP="00B51514">
      <w:pPr>
        <w:tabs>
          <w:tab w:val="num" w:pos="0"/>
        </w:tabs>
        <w:spacing w:after="0" w:line="240" w:lineRule="auto"/>
        <w:rPr>
          <w:rFonts w:ascii="Times New Roman" w:eastAsia="MS Mincho" w:hAnsi="Times New Roman" w:cs="Times New Roman"/>
          <w:bCs/>
          <w:szCs w:val="26"/>
          <w:lang w:eastAsia="ja-JP"/>
        </w:rPr>
      </w:pPr>
      <w:r w:rsidRPr="003C6A0D">
        <w:rPr>
          <w:rFonts w:ascii="Times New Roman" w:eastAsia="Times New Roman" w:hAnsi="Times New Roman" w:cs="Times New Roman"/>
          <w:bCs/>
          <w:lang w:eastAsia="ja-JP"/>
        </w:rPr>
        <w:t> </w:t>
      </w:r>
      <w:r w:rsidRPr="003C6A0D">
        <w:rPr>
          <w:rFonts w:ascii="Times New Roman" w:eastAsia="MS Mincho" w:hAnsi="Times New Roman" w:cs="Times New Roman"/>
          <w:bCs/>
          <w:lang w:eastAsia="ja-JP"/>
        </w:rPr>
        <w:t xml:space="preserve">I agree, and it is my intent, to sign this Contract by accessing State of Indiana Supplier Portal using the secure password assigned to me and by electronically submitting this Contract to the State of Indiana.  I understand that my signing and submitting this Contract in this fashion is the legal equivalent of having placed my handwritten signature on the submitted Contract and this affirmation.  I understand and agree that by electronically signing and submitting this Contract in this fashion I am affirming to the truth of the information contained therein.  I understand that this Contract will not become binding on the State until it has been approved by the Department of Administration, the State Budget Agency, and the Office of the Attorney General, which approvals will be posted on the Active Contracts Database: </w:t>
      </w:r>
      <w:hyperlink r:id="rId18" w:history="1">
        <w:r w:rsidRPr="003C6A0D">
          <w:rPr>
            <w:rFonts w:ascii="Times New Roman" w:eastAsia="MS Mincho" w:hAnsi="Times New Roman" w:cs="Times New Roman"/>
            <w:bCs/>
            <w:color w:val="0563C1"/>
            <w:u w:val="single"/>
            <w:lang w:eastAsia="ja-JP"/>
          </w:rPr>
          <w:t>https://fs.gmis.in.gov/psp/guest/SUPPLIER/ERP/c/SOI_CUSTOM_APPS.SOI_PUBLIC_CNTRCTS.GBL</w:t>
        </w:r>
      </w:hyperlink>
      <w:r w:rsidRPr="003C6A0D">
        <w:rPr>
          <w:rFonts w:ascii="Times New Roman" w:eastAsia="MS Mincho" w:hAnsi="Times New Roman" w:cs="Times New Roman"/>
          <w:bCs/>
          <w:lang w:eastAsia="ja-JP"/>
        </w:rPr>
        <w:t>?</w:t>
      </w:r>
    </w:p>
    <w:p w14:paraId="2F744F17" w14:textId="77777777" w:rsidR="00B51514" w:rsidRDefault="00B51514" w:rsidP="006E4F58">
      <w:pPr>
        <w:spacing w:after="0" w:line="240" w:lineRule="auto"/>
        <w:rPr>
          <w:rFonts w:ascii="Times New Roman" w:eastAsia="Times New Roman" w:hAnsi="Times New Roman" w:cs="Times New Roman"/>
        </w:rPr>
      </w:pPr>
    </w:p>
    <w:p w14:paraId="172A131A" w14:textId="1C0AEC9D" w:rsidR="006E4F58" w:rsidRPr="006E4F58" w:rsidRDefault="006E4F58" w:rsidP="006E4F58">
      <w:pPr>
        <w:spacing w:after="0" w:line="240" w:lineRule="auto"/>
        <w:rPr>
          <w:rFonts w:ascii="Times New Roman" w:eastAsia="Times New Roman" w:hAnsi="Times New Roman" w:cs="Times New Roman"/>
        </w:rPr>
      </w:pPr>
      <w:r w:rsidRPr="006E4F58">
        <w:rPr>
          <w:rFonts w:ascii="Times New Roman" w:eastAsia="Times New Roman" w:hAnsi="Times New Roman" w:cs="Times New Roman"/>
          <w:b/>
          <w:bCs/>
        </w:rPr>
        <w:t>In Witness Whereof</w:t>
      </w:r>
      <w:r w:rsidRPr="006E4F58">
        <w:rPr>
          <w:rFonts w:ascii="Times New Roman" w:eastAsia="Times New Roman" w:hAnsi="Times New Roman" w:cs="Times New Roman"/>
        </w:rPr>
        <w:t xml:space="preserve">, </w:t>
      </w:r>
      <w:r w:rsidR="001739B8">
        <w:rPr>
          <w:rFonts w:ascii="Times New Roman" w:eastAsia="Times New Roman" w:hAnsi="Times New Roman" w:cs="Times New Roman"/>
        </w:rPr>
        <w:t xml:space="preserve">the </w:t>
      </w:r>
      <w:r w:rsidRPr="006E4F58">
        <w:rPr>
          <w:rFonts w:ascii="Times New Roman" w:eastAsia="Times New Roman" w:hAnsi="Times New Roman" w:cs="Times New Roman"/>
        </w:rPr>
        <w:t xml:space="preserve">Contractor and the State have, through their duly authorized representatives, </w:t>
      </w:r>
      <w:proofErr w:type="gramStart"/>
      <w:r w:rsidRPr="006E4F58">
        <w:rPr>
          <w:rFonts w:ascii="Times New Roman" w:eastAsia="Times New Roman" w:hAnsi="Times New Roman" w:cs="Times New Roman"/>
        </w:rPr>
        <w:t>entered into</w:t>
      </w:r>
      <w:proofErr w:type="gramEnd"/>
      <w:r w:rsidRPr="006E4F58">
        <w:rPr>
          <w:rFonts w:ascii="Times New Roman" w:eastAsia="Times New Roman" w:hAnsi="Times New Roman" w:cs="Times New Roman"/>
        </w:rPr>
        <w:t xml:space="preserve"> this Contract.  The parties, having read and understood the foregoing terms of this Contract, do by their respective signatures dated below agree to the terms thereof.</w:t>
      </w:r>
    </w:p>
    <w:p w14:paraId="172A131B" w14:textId="77777777" w:rsidR="00F0508A" w:rsidRPr="00F0508A" w:rsidRDefault="00F0508A" w:rsidP="00F0508A">
      <w:pPr>
        <w:spacing w:after="0" w:line="240" w:lineRule="auto"/>
        <w:rPr>
          <w:rFonts w:ascii="Times New Roman" w:eastAsia="Times New Roman" w:hAnsi="Times New Roman" w:cs="Times New Roman"/>
        </w:rPr>
      </w:pPr>
    </w:p>
    <w:p w14:paraId="172A131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[Contractor]</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[Indiana Agency]</w:t>
      </w:r>
    </w:p>
    <w:p w14:paraId="172A131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w:t>
      </w:r>
    </w:p>
    <w:p w14:paraId="172A131E" w14:textId="77777777" w:rsidR="00F0508A" w:rsidRPr="00F0508A" w:rsidRDefault="00F0508A" w:rsidP="00F0508A">
      <w:pPr>
        <w:spacing w:after="0" w:line="240" w:lineRule="auto"/>
        <w:rPr>
          <w:rFonts w:ascii="Times New Roman" w:eastAsia="Times New Roman" w:hAnsi="Times New Roman" w:cs="Times New Roman"/>
        </w:rPr>
      </w:pPr>
    </w:p>
    <w:p w14:paraId="172A131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___________________________________</w:t>
      </w:r>
    </w:p>
    <w:p w14:paraId="172A1320"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Name and Title, Printed</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Name and Title, Printed</w:t>
      </w:r>
    </w:p>
    <w:p w14:paraId="172A1321" w14:textId="77777777" w:rsidR="00F0508A" w:rsidRPr="00F0508A" w:rsidRDefault="00F0508A" w:rsidP="00F0508A">
      <w:pPr>
        <w:spacing w:after="0" w:line="240" w:lineRule="auto"/>
        <w:rPr>
          <w:rFonts w:ascii="Times New Roman" w:eastAsia="Times New Roman" w:hAnsi="Times New Roman" w:cs="Times New Roman"/>
        </w:rPr>
      </w:pPr>
    </w:p>
    <w:p w14:paraId="172A132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w:t>
      </w:r>
    </w:p>
    <w:p w14:paraId="172A1323" w14:textId="77777777" w:rsidR="00F0508A" w:rsidRPr="00F0508A" w:rsidRDefault="00F0508A" w:rsidP="00F0508A">
      <w:pPr>
        <w:spacing w:after="0" w:line="240" w:lineRule="auto"/>
        <w:rPr>
          <w:rFonts w:ascii="Times New Roman" w:eastAsia="Times New Roman" w:hAnsi="Times New Roman" w:cs="Times New Roman"/>
          <w:b/>
        </w:rPr>
      </w:pPr>
    </w:p>
    <w:p w14:paraId="172A132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 xml:space="preserve">Approved by: </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t>Approved by:</w:t>
      </w:r>
      <w:r w:rsidRPr="00F0508A">
        <w:rPr>
          <w:rFonts w:ascii="Times New Roman" w:eastAsia="Times New Roman" w:hAnsi="Times New Roman" w:cs="Times New Roman"/>
        </w:rPr>
        <w:t xml:space="preserve">    </w:t>
      </w:r>
    </w:p>
    <w:p w14:paraId="172A132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 xml:space="preserve">Indiana Department of Administration </w:t>
      </w:r>
      <w:r w:rsidRPr="00F0508A">
        <w:rPr>
          <w:rFonts w:ascii="Times New Roman" w:eastAsia="Times New Roman" w:hAnsi="Times New Roman" w:cs="Times New Roman"/>
        </w:rPr>
        <w:tab/>
      </w:r>
      <w:r w:rsidRPr="00F0508A">
        <w:rPr>
          <w:rFonts w:ascii="Times New Roman" w:eastAsia="Times New Roman" w:hAnsi="Times New Roman" w:cs="Times New Roman"/>
        </w:rPr>
        <w:tab/>
      </w:r>
      <w:r w:rsidRPr="00F0508A">
        <w:rPr>
          <w:rFonts w:ascii="Times New Roman" w:eastAsia="Times New Roman" w:hAnsi="Times New Roman" w:cs="Times New Roman"/>
        </w:rPr>
        <w:tab/>
        <w:t>State Budget Agency</w:t>
      </w:r>
    </w:p>
    <w:p w14:paraId="172A1326" w14:textId="77777777" w:rsidR="00F0508A" w:rsidRPr="00F0508A" w:rsidRDefault="00F0508A" w:rsidP="00F0508A">
      <w:pPr>
        <w:spacing w:after="0" w:line="240" w:lineRule="auto"/>
        <w:rPr>
          <w:rFonts w:ascii="Times New Roman" w:eastAsia="Times New Roman" w:hAnsi="Times New Roman" w:cs="Times New Roman"/>
        </w:rPr>
      </w:pPr>
    </w:p>
    <w:p w14:paraId="172A1327"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By: ________________________________(for)</w:t>
      </w:r>
      <w:r w:rsidRPr="00F0508A">
        <w:rPr>
          <w:rFonts w:ascii="Times New Roman" w:eastAsia="Times New Roman" w:hAnsi="Times New Roman" w:cs="Times New Roman"/>
        </w:rPr>
        <w:tab/>
      </w:r>
      <w:r w:rsidRPr="00F0508A">
        <w:rPr>
          <w:rFonts w:ascii="Times New Roman" w:eastAsia="Times New Roman" w:hAnsi="Times New Roman" w:cs="Times New Roman"/>
        </w:rPr>
        <w:tab/>
        <w:t>By:  _______________________________ (for)</w:t>
      </w:r>
    </w:p>
    <w:p w14:paraId="172A1328" w14:textId="63D514EA" w:rsidR="00F0508A" w:rsidRPr="00F0508A" w:rsidRDefault="00394AAA"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Rebecca Holwerda</w:t>
      </w:r>
      <w:r w:rsidR="00F0508A" w:rsidRPr="00F0508A">
        <w:rPr>
          <w:rFonts w:ascii="Times New Roman" w:eastAsia="Times New Roman" w:hAnsi="Times New Roman" w:cs="Times New Roman"/>
        </w:rPr>
        <w:t>, Commissioner</w:t>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F0508A" w:rsidRPr="00F0508A">
        <w:rPr>
          <w:rFonts w:ascii="Times New Roman" w:eastAsia="Times New Roman" w:hAnsi="Times New Roman" w:cs="Times New Roman"/>
        </w:rPr>
        <w:tab/>
      </w:r>
      <w:r w:rsidR="00611680">
        <w:rPr>
          <w:rFonts w:ascii="Times New Roman" w:eastAsia="Times New Roman" w:hAnsi="Times New Roman" w:cs="Times New Roman"/>
        </w:rPr>
        <w:t>Zachary Q. Jackson</w:t>
      </w:r>
      <w:r w:rsidR="00F0508A" w:rsidRPr="00F0508A">
        <w:rPr>
          <w:rFonts w:ascii="Times New Roman" w:eastAsia="Times New Roman" w:hAnsi="Times New Roman" w:cs="Times New Roman"/>
        </w:rPr>
        <w:t>, Director</w:t>
      </w:r>
      <w:r w:rsidR="00F0508A" w:rsidRPr="00F0508A">
        <w:rPr>
          <w:rFonts w:ascii="Times New Roman" w:eastAsia="Times New Roman" w:hAnsi="Times New Roman" w:cs="Times New Roman"/>
        </w:rPr>
        <w:tab/>
      </w:r>
    </w:p>
    <w:p w14:paraId="172A1329" w14:textId="77777777" w:rsidR="00F0508A" w:rsidRPr="00F0508A" w:rsidRDefault="00F0508A" w:rsidP="00F0508A">
      <w:pPr>
        <w:spacing w:after="0" w:line="240" w:lineRule="auto"/>
        <w:rPr>
          <w:rFonts w:ascii="Times New Roman" w:eastAsia="Times New Roman" w:hAnsi="Times New Roman" w:cs="Times New Roman"/>
        </w:rPr>
      </w:pPr>
    </w:p>
    <w:p w14:paraId="172A132A" w14:textId="77777777" w:rsidR="00F0508A" w:rsidRPr="00F0508A" w:rsidRDefault="00F0508A" w:rsidP="00F0508A">
      <w:pPr>
        <w:spacing w:after="0" w:line="240" w:lineRule="auto"/>
        <w:rPr>
          <w:rFonts w:ascii="Times New Roman" w:eastAsia="Times New Roman" w:hAnsi="Times New Roman" w:cs="Times New Roman"/>
        </w:rPr>
      </w:pPr>
      <w:proofErr w:type="gramStart"/>
      <w:r w:rsidRPr="00F0508A">
        <w:rPr>
          <w:rFonts w:ascii="Times New Roman" w:eastAsia="Times New Roman" w:hAnsi="Times New Roman" w:cs="Times New Roman"/>
        </w:rPr>
        <w:t>Date:_</w:t>
      </w:r>
      <w:proofErr w:type="gramEnd"/>
      <w:r w:rsidRPr="00F0508A">
        <w:rPr>
          <w:rFonts w:ascii="Times New Roman" w:eastAsia="Times New Roman" w:hAnsi="Times New Roman" w:cs="Times New Roman"/>
        </w:rPr>
        <w:t xml:space="preserve">_______________________________ </w:t>
      </w:r>
      <w:r w:rsidRPr="00F0508A">
        <w:rPr>
          <w:rFonts w:ascii="Times New Roman" w:eastAsia="Times New Roman" w:hAnsi="Times New Roman" w:cs="Times New Roman"/>
        </w:rPr>
        <w:tab/>
      </w:r>
      <w:r w:rsidRPr="00F0508A">
        <w:rPr>
          <w:rFonts w:ascii="Times New Roman" w:eastAsia="Times New Roman" w:hAnsi="Times New Roman" w:cs="Times New Roman"/>
        </w:rPr>
        <w:tab/>
        <w:t>Date: _________________________________</w:t>
      </w:r>
    </w:p>
    <w:p w14:paraId="172A132B" w14:textId="77777777" w:rsidR="00F0508A" w:rsidRPr="00F0508A" w:rsidRDefault="00F0508A" w:rsidP="00F0508A">
      <w:pPr>
        <w:spacing w:after="0" w:line="240" w:lineRule="auto"/>
        <w:rPr>
          <w:rFonts w:ascii="Times New Roman" w:eastAsia="Times New Roman" w:hAnsi="Times New Roman" w:cs="Times New Roman"/>
          <w:b/>
        </w:rPr>
      </w:pPr>
    </w:p>
    <w:p w14:paraId="172A132C"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b/>
        </w:rPr>
        <w:t>APPROVED as to Form and Legality:</w:t>
      </w:r>
    </w:p>
    <w:p w14:paraId="172A132D"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Office of the Attorney General</w:t>
      </w:r>
    </w:p>
    <w:p w14:paraId="172A132E" w14:textId="77777777" w:rsidR="00F0508A" w:rsidRPr="00F0508A" w:rsidRDefault="00F0508A" w:rsidP="00F0508A">
      <w:pPr>
        <w:spacing w:after="0" w:line="240" w:lineRule="auto"/>
        <w:rPr>
          <w:rFonts w:ascii="Times New Roman" w:eastAsia="Times New Roman" w:hAnsi="Times New Roman" w:cs="Times New Roman"/>
        </w:rPr>
      </w:pPr>
    </w:p>
    <w:p w14:paraId="172A132F"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___________________________________(for)</w:t>
      </w:r>
    </w:p>
    <w:p w14:paraId="172A1330" w14:textId="048DCFDE"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 xml:space="preserve">Theodore E. </w:t>
      </w:r>
      <w:proofErr w:type="spellStart"/>
      <w:r>
        <w:rPr>
          <w:rFonts w:ascii="Times New Roman" w:eastAsia="Times New Roman" w:hAnsi="Times New Roman" w:cs="Times New Roman"/>
        </w:rPr>
        <w:t>Rokita</w:t>
      </w:r>
      <w:proofErr w:type="spellEnd"/>
      <w:r>
        <w:rPr>
          <w:rFonts w:ascii="Times New Roman" w:eastAsia="Times New Roman" w:hAnsi="Times New Roman" w:cs="Times New Roman"/>
        </w:rPr>
        <w:t>,</w:t>
      </w:r>
      <w:r w:rsidR="00F0508A" w:rsidRPr="00F0508A">
        <w:rPr>
          <w:rFonts w:ascii="Times New Roman" w:eastAsia="Times New Roman" w:hAnsi="Times New Roman" w:cs="Times New Roman"/>
        </w:rPr>
        <w:t xml:space="preserve"> Attorney General</w:t>
      </w:r>
    </w:p>
    <w:p w14:paraId="172A1331"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r w:rsidRPr="00F0508A">
        <w:rPr>
          <w:rFonts w:ascii="Times New Roman" w:eastAsia="Times New Roman" w:hAnsi="Times New Roman" w:cs="Times New Roman"/>
        </w:rPr>
        <w:tab/>
      </w:r>
    </w:p>
    <w:p w14:paraId="172A1332"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r w:rsidRPr="00F0508A">
        <w:rPr>
          <w:rFonts w:ascii="Times New Roman" w:eastAsia="Times New Roman" w:hAnsi="Times New Roman" w:cs="Times New Roman"/>
        </w:rPr>
        <w:tab/>
      </w:r>
    </w:p>
    <w:p w14:paraId="172A1333" w14:textId="77777777" w:rsidR="00F0508A" w:rsidRPr="00F0508A" w:rsidRDefault="00F0508A" w:rsidP="00F0508A">
      <w:pPr>
        <w:spacing w:after="0" w:line="240" w:lineRule="auto"/>
        <w:rPr>
          <w:rFonts w:ascii="Times New Roman" w:eastAsia="Times New Roman" w:hAnsi="Times New Roman" w:cs="Times New Roman"/>
          <w:b/>
        </w:rPr>
      </w:pPr>
    </w:p>
    <w:p w14:paraId="172A1334"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b/>
        </w:rPr>
        <w:t>Approved by:</w:t>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r w:rsidRPr="00F0508A">
        <w:rPr>
          <w:rFonts w:ascii="Times New Roman" w:eastAsia="Times New Roman" w:hAnsi="Times New Roman" w:cs="Times New Roman"/>
          <w:b/>
        </w:rPr>
        <w:tab/>
      </w:r>
    </w:p>
    <w:p w14:paraId="172A1335"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Indiana Office of Technology</w:t>
      </w:r>
    </w:p>
    <w:p w14:paraId="172A1336" w14:textId="77777777" w:rsidR="00F0508A" w:rsidRPr="00F0508A"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ab/>
      </w:r>
    </w:p>
    <w:p w14:paraId="172A1337" w14:textId="77777777" w:rsidR="00F0508A" w:rsidRPr="00F0508A" w:rsidRDefault="00F0508A" w:rsidP="00F0508A">
      <w:pPr>
        <w:spacing w:after="0" w:line="240" w:lineRule="auto"/>
        <w:rPr>
          <w:rFonts w:ascii="Times New Roman" w:eastAsia="Times New Roman" w:hAnsi="Times New Roman" w:cs="Times New Roman"/>
          <w:b/>
        </w:rPr>
      </w:pPr>
      <w:r w:rsidRPr="00F0508A">
        <w:rPr>
          <w:rFonts w:ascii="Times New Roman" w:eastAsia="Times New Roman" w:hAnsi="Times New Roman" w:cs="Times New Roman"/>
        </w:rPr>
        <w:t>By: __________________________________ (for)</w:t>
      </w:r>
      <w:r w:rsidRPr="00F0508A">
        <w:rPr>
          <w:rFonts w:ascii="Times New Roman" w:eastAsia="Times New Roman" w:hAnsi="Times New Roman" w:cs="Times New Roman"/>
          <w:b/>
        </w:rPr>
        <w:tab/>
      </w:r>
    </w:p>
    <w:p w14:paraId="172A1338" w14:textId="53919F6C" w:rsidR="00F0508A" w:rsidRPr="00F0508A" w:rsidRDefault="001579A3" w:rsidP="00F0508A">
      <w:pPr>
        <w:spacing w:after="0" w:line="240" w:lineRule="auto"/>
        <w:rPr>
          <w:rFonts w:ascii="Times New Roman" w:eastAsia="Times New Roman" w:hAnsi="Times New Roman" w:cs="Times New Roman"/>
        </w:rPr>
      </w:pPr>
      <w:r>
        <w:rPr>
          <w:rFonts w:ascii="Times New Roman" w:eastAsia="Times New Roman" w:hAnsi="Times New Roman" w:cs="Times New Roman"/>
        </w:rPr>
        <w:t>Tracy E. Barnes</w:t>
      </w:r>
      <w:r w:rsidR="00F0508A" w:rsidRPr="00F0508A">
        <w:rPr>
          <w:rFonts w:ascii="Times New Roman" w:eastAsia="Times New Roman" w:hAnsi="Times New Roman" w:cs="Times New Roman"/>
        </w:rPr>
        <w:t>, Chief Information Officer</w:t>
      </w:r>
    </w:p>
    <w:p w14:paraId="172A1339" w14:textId="77777777" w:rsidR="00F0508A" w:rsidRPr="00F0508A" w:rsidRDefault="00F0508A" w:rsidP="00F0508A">
      <w:pPr>
        <w:spacing w:after="0" w:line="240" w:lineRule="auto"/>
        <w:rPr>
          <w:rFonts w:ascii="Times New Roman" w:eastAsia="Times New Roman" w:hAnsi="Times New Roman" w:cs="Times New Roman"/>
        </w:rPr>
      </w:pPr>
    </w:p>
    <w:p w14:paraId="172A133A" w14:textId="77777777" w:rsidR="00291E2A" w:rsidRPr="006E4F58" w:rsidRDefault="00F0508A" w:rsidP="00F0508A">
      <w:pPr>
        <w:spacing w:after="0" w:line="240" w:lineRule="auto"/>
        <w:rPr>
          <w:rFonts w:ascii="Times New Roman" w:eastAsia="Times New Roman" w:hAnsi="Times New Roman" w:cs="Times New Roman"/>
        </w:rPr>
      </w:pPr>
      <w:r w:rsidRPr="00F0508A">
        <w:rPr>
          <w:rFonts w:ascii="Times New Roman" w:eastAsia="Times New Roman" w:hAnsi="Times New Roman" w:cs="Times New Roman"/>
        </w:rPr>
        <w:t>Date: _________________________________</w:t>
      </w:r>
    </w:p>
    <w:sectPr w:rsidR="00291E2A" w:rsidRPr="006E4F58">
      <w:footerReference w:type="default" r:id="rId19"/>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80B05E" w14:textId="77777777" w:rsidR="00C874F2" w:rsidRDefault="00C874F2" w:rsidP="00C96F20">
      <w:pPr>
        <w:spacing w:after="0" w:line="240" w:lineRule="auto"/>
      </w:pPr>
      <w:r>
        <w:separator/>
      </w:r>
    </w:p>
  </w:endnote>
  <w:endnote w:type="continuationSeparator" w:id="0">
    <w:p w14:paraId="37FD71CC" w14:textId="77777777" w:rsidR="00C874F2" w:rsidRDefault="00C874F2" w:rsidP="00C96F2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79267933"/>
      <w:docPartObj>
        <w:docPartGallery w:val="Page Numbers (Bottom of Page)"/>
        <w:docPartUnique/>
      </w:docPartObj>
    </w:sdtPr>
    <w:sdtEndPr/>
    <w:sdtContent>
      <w:sdt>
        <w:sdtPr>
          <w:id w:val="-1669238322"/>
          <w:docPartObj>
            <w:docPartGallery w:val="Page Numbers (Top of Page)"/>
            <w:docPartUnique/>
          </w:docPartObj>
        </w:sdtPr>
        <w:sdtEndPr/>
        <w:sdtContent>
          <w:p w14:paraId="172A133F" w14:textId="77777777" w:rsidR="00AA11FE" w:rsidRDefault="00AA11FE">
            <w:pPr>
              <w:pStyle w:val="Footer"/>
              <w:jc w:val="center"/>
            </w:pPr>
            <w:r>
              <w:t xml:space="preserve">Page </w:t>
            </w:r>
            <w:r>
              <w:rPr>
                <w:b/>
                <w:bCs/>
                <w:sz w:val="24"/>
                <w:szCs w:val="24"/>
              </w:rPr>
              <w:fldChar w:fldCharType="begin"/>
            </w:r>
            <w:r>
              <w:rPr>
                <w:b/>
                <w:bCs/>
              </w:rPr>
              <w:instrText xml:space="preserve"> PAGE </w:instrText>
            </w:r>
            <w:r>
              <w:rPr>
                <w:b/>
                <w:bCs/>
                <w:sz w:val="24"/>
                <w:szCs w:val="24"/>
              </w:rPr>
              <w:fldChar w:fldCharType="separate"/>
            </w:r>
            <w:r w:rsidR="004C48C7">
              <w:rPr>
                <w:b/>
                <w:bCs/>
                <w:noProof/>
              </w:rPr>
              <w:t>1</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4C48C7">
              <w:rPr>
                <w:b/>
                <w:bCs/>
                <w:noProof/>
              </w:rPr>
              <w:t>15</w:t>
            </w:r>
            <w:r>
              <w:rPr>
                <w:b/>
                <w:bCs/>
                <w:sz w:val="24"/>
                <w:szCs w:val="24"/>
              </w:rPr>
              <w:fldChar w:fldCharType="end"/>
            </w:r>
          </w:p>
        </w:sdtContent>
      </w:sdt>
    </w:sdtContent>
  </w:sdt>
  <w:p w14:paraId="172A1340" w14:textId="14DF74B1" w:rsidR="00AA11FE" w:rsidRPr="00C96F20" w:rsidRDefault="007406CA">
    <w:pPr>
      <w:pStyle w:val="Footer"/>
      <w:rPr>
        <w:sz w:val="20"/>
        <w:szCs w:val="20"/>
      </w:rPr>
    </w:pPr>
    <w:r>
      <w:rPr>
        <w:sz w:val="20"/>
        <w:szCs w:val="20"/>
      </w:rPr>
      <w:t>9</w:t>
    </w:r>
    <w:r w:rsidR="001579A3">
      <w:rPr>
        <w:sz w:val="20"/>
        <w:szCs w:val="20"/>
      </w:rPr>
      <w:t>/2021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77BEEC5" w14:textId="77777777" w:rsidR="00C874F2" w:rsidRDefault="00C874F2" w:rsidP="00C96F20">
      <w:pPr>
        <w:spacing w:after="0" w:line="240" w:lineRule="auto"/>
      </w:pPr>
      <w:r>
        <w:separator/>
      </w:r>
    </w:p>
  </w:footnote>
  <w:footnote w:type="continuationSeparator" w:id="0">
    <w:p w14:paraId="6528C23E" w14:textId="77777777" w:rsidR="00C874F2" w:rsidRDefault="00C874F2" w:rsidP="00C96F2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214C49"/>
    <w:multiLevelType w:val="singleLevel"/>
    <w:tmpl w:val="0409000F"/>
    <w:lvl w:ilvl="0">
      <w:start w:val="1"/>
      <w:numFmt w:val="decimal"/>
      <w:lvlText w:val="%1."/>
      <w:lvlJc w:val="left"/>
      <w:pPr>
        <w:tabs>
          <w:tab w:val="num" w:pos="360"/>
        </w:tabs>
        <w:ind w:left="360" w:hanging="360"/>
      </w:pPr>
    </w:lvl>
  </w:abstractNum>
  <w:abstractNum w:abstractNumId="1" w15:restartNumberingAfterBreak="0">
    <w:nsid w:val="271E67EE"/>
    <w:multiLevelType w:val="singleLevel"/>
    <w:tmpl w:val="04090015"/>
    <w:lvl w:ilvl="0">
      <w:start w:val="1"/>
      <w:numFmt w:val="upperLetter"/>
      <w:lvlText w:val="%1."/>
      <w:lvlJc w:val="left"/>
      <w:pPr>
        <w:tabs>
          <w:tab w:val="num" w:pos="360"/>
        </w:tabs>
        <w:ind w:left="360" w:hanging="360"/>
      </w:pPr>
    </w:lvl>
  </w:abstractNum>
  <w:abstractNum w:abstractNumId="2" w15:restartNumberingAfterBreak="0">
    <w:nsid w:val="2B521703"/>
    <w:multiLevelType w:val="hybridMultilevel"/>
    <w:tmpl w:val="21AAE7B2"/>
    <w:lvl w:ilvl="0" w:tplc="826CDD10">
      <w:start w:val="1"/>
      <w:numFmt w:val="decimal"/>
      <w:lvlText w:val="(%1)"/>
      <w:lvlJc w:val="left"/>
      <w:pPr>
        <w:tabs>
          <w:tab w:val="num" w:pos="720"/>
        </w:tabs>
        <w:ind w:left="720" w:hanging="360"/>
      </w:pPr>
      <w:rPr>
        <w:rFonts w:hint="default"/>
      </w:rPr>
    </w:lvl>
    <w:lvl w:ilvl="1" w:tplc="30EEA22C">
      <w:start w:val="1"/>
      <w:numFmt w:val="lowerLetter"/>
      <w:lvlText w:val="%2."/>
      <w:lvlJc w:val="left"/>
      <w:pPr>
        <w:tabs>
          <w:tab w:val="num" w:pos="360"/>
        </w:tabs>
        <w:ind w:left="360" w:hanging="360"/>
      </w:pPr>
    </w:lvl>
    <w:lvl w:ilvl="2" w:tplc="DF208196" w:tentative="1">
      <w:start w:val="1"/>
      <w:numFmt w:val="lowerRoman"/>
      <w:lvlText w:val="%3."/>
      <w:lvlJc w:val="right"/>
      <w:pPr>
        <w:tabs>
          <w:tab w:val="num" w:pos="1080"/>
        </w:tabs>
        <w:ind w:left="1080" w:hanging="180"/>
      </w:pPr>
    </w:lvl>
    <w:lvl w:ilvl="3" w:tplc="CA5A6C30" w:tentative="1">
      <w:start w:val="1"/>
      <w:numFmt w:val="decimal"/>
      <w:lvlText w:val="%4."/>
      <w:lvlJc w:val="left"/>
      <w:pPr>
        <w:tabs>
          <w:tab w:val="num" w:pos="1800"/>
        </w:tabs>
        <w:ind w:left="1800" w:hanging="360"/>
      </w:pPr>
    </w:lvl>
    <w:lvl w:ilvl="4" w:tplc="E350FC36" w:tentative="1">
      <w:start w:val="1"/>
      <w:numFmt w:val="lowerLetter"/>
      <w:lvlText w:val="%5."/>
      <w:lvlJc w:val="left"/>
      <w:pPr>
        <w:tabs>
          <w:tab w:val="num" w:pos="2520"/>
        </w:tabs>
        <w:ind w:left="2520" w:hanging="360"/>
      </w:pPr>
    </w:lvl>
    <w:lvl w:ilvl="5" w:tplc="4A4A4634" w:tentative="1">
      <w:start w:val="1"/>
      <w:numFmt w:val="lowerRoman"/>
      <w:lvlText w:val="%6."/>
      <w:lvlJc w:val="right"/>
      <w:pPr>
        <w:tabs>
          <w:tab w:val="num" w:pos="3240"/>
        </w:tabs>
        <w:ind w:left="3240" w:hanging="180"/>
      </w:pPr>
    </w:lvl>
    <w:lvl w:ilvl="6" w:tplc="B9BABF8C" w:tentative="1">
      <w:start w:val="1"/>
      <w:numFmt w:val="decimal"/>
      <w:lvlText w:val="%7."/>
      <w:lvlJc w:val="left"/>
      <w:pPr>
        <w:tabs>
          <w:tab w:val="num" w:pos="3960"/>
        </w:tabs>
        <w:ind w:left="3960" w:hanging="360"/>
      </w:pPr>
    </w:lvl>
    <w:lvl w:ilvl="7" w:tplc="DFB6CD60" w:tentative="1">
      <w:start w:val="1"/>
      <w:numFmt w:val="lowerLetter"/>
      <w:lvlText w:val="%8."/>
      <w:lvlJc w:val="left"/>
      <w:pPr>
        <w:tabs>
          <w:tab w:val="num" w:pos="4680"/>
        </w:tabs>
        <w:ind w:left="4680" w:hanging="360"/>
      </w:pPr>
    </w:lvl>
    <w:lvl w:ilvl="8" w:tplc="70423454" w:tentative="1">
      <w:start w:val="1"/>
      <w:numFmt w:val="lowerRoman"/>
      <w:lvlText w:val="%9."/>
      <w:lvlJc w:val="right"/>
      <w:pPr>
        <w:tabs>
          <w:tab w:val="num" w:pos="5400"/>
        </w:tabs>
        <w:ind w:left="5400" w:hanging="180"/>
      </w:pPr>
    </w:lvl>
  </w:abstractNum>
  <w:abstractNum w:abstractNumId="3" w15:restartNumberingAfterBreak="0">
    <w:nsid w:val="498E23E4"/>
    <w:multiLevelType w:val="hybridMultilevel"/>
    <w:tmpl w:val="46D009DE"/>
    <w:lvl w:ilvl="0" w:tplc="1A14EA00">
      <w:start w:val="1"/>
      <w:numFmt w:val="upperLetter"/>
      <w:lvlText w:val="(%1)"/>
      <w:lvlJc w:val="left"/>
      <w:pPr>
        <w:tabs>
          <w:tab w:val="num" w:pos="1080"/>
        </w:tabs>
        <w:ind w:left="1080" w:hanging="360"/>
      </w:pPr>
      <w:rPr>
        <w:rFonts w:hint="default"/>
      </w:rPr>
    </w:lvl>
    <w:lvl w:ilvl="1" w:tplc="85547C7A">
      <w:start w:val="1"/>
      <w:numFmt w:val="lowerRoman"/>
      <w:lvlText w:val="(%2)"/>
      <w:lvlJc w:val="left"/>
      <w:pPr>
        <w:tabs>
          <w:tab w:val="num" w:pos="1440"/>
        </w:tabs>
        <w:ind w:left="1440" w:hanging="360"/>
      </w:pPr>
      <w:rPr>
        <w:rFonts w:hint="default"/>
      </w:rPr>
    </w:lvl>
    <w:lvl w:ilvl="2" w:tplc="B1F6E1FA">
      <w:start w:val="1"/>
      <w:numFmt w:val="lowerRoman"/>
      <w:lvlText w:val="%3."/>
      <w:lvlJc w:val="right"/>
      <w:pPr>
        <w:tabs>
          <w:tab w:val="num" w:pos="2520"/>
        </w:tabs>
        <w:ind w:left="2520" w:hanging="180"/>
      </w:pPr>
    </w:lvl>
    <w:lvl w:ilvl="3" w:tplc="BB66F0FE">
      <w:start w:val="28"/>
      <w:numFmt w:val="decimal"/>
      <w:lvlText w:val="%4."/>
      <w:lvlJc w:val="left"/>
      <w:pPr>
        <w:tabs>
          <w:tab w:val="num" w:pos="3285"/>
        </w:tabs>
        <w:ind w:left="3285" w:hanging="405"/>
      </w:pPr>
      <w:rPr>
        <w:rFonts w:hint="default"/>
      </w:rPr>
    </w:lvl>
    <w:lvl w:ilvl="4" w:tplc="F4248EF8" w:tentative="1">
      <w:start w:val="1"/>
      <w:numFmt w:val="lowerLetter"/>
      <w:lvlText w:val="%5."/>
      <w:lvlJc w:val="left"/>
      <w:pPr>
        <w:tabs>
          <w:tab w:val="num" w:pos="3960"/>
        </w:tabs>
        <w:ind w:left="3960" w:hanging="360"/>
      </w:pPr>
    </w:lvl>
    <w:lvl w:ilvl="5" w:tplc="38F6A69E" w:tentative="1">
      <w:start w:val="1"/>
      <w:numFmt w:val="lowerRoman"/>
      <w:lvlText w:val="%6."/>
      <w:lvlJc w:val="right"/>
      <w:pPr>
        <w:tabs>
          <w:tab w:val="num" w:pos="4680"/>
        </w:tabs>
        <w:ind w:left="4680" w:hanging="180"/>
      </w:pPr>
    </w:lvl>
    <w:lvl w:ilvl="6" w:tplc="6560AE7E" w:tentative="1">
      <w:start w:val="1"/>
      <w:numFmt w:val="decimal"/>
      <w:lvlText w:val="%7."/>
      <w:lvlJc w:val="left"/>
      <w:pPr>
        <w:tabs>
          <w:tab w:val="num" w:pos="5400"/>
        </w:tabs>
        <w:ind w:left="5400" w:hanging="360"/>
      </w:pPr>
    </w:lvl>
    <w:lvl w:ilvl="7" w:tplc="AD366EA2" w:tentative="1">
      <w:start w:val="1"/>
      <w:numFmt w:val="lowerLetter"/>
      <w:lvlText w:val="%8."/>
      <w:lvlJc w:val="left"/>
      <w:pPr>
        <w:tabs>
          <w:tab w:val="num" w:pos="6120"/>
        </w:tabs>
        <w:ind w:left="6120" w:hanging="360"/>
      </w:pPr>
    </w:lvl>
    <w:lvl w:ilvl="8" w:tplc="B9DA6B24" w:tentative="1">
      <w:start w:val="1"/>
      <w:numFmt w:val="lowerRoman"/>
      <w:lvlText w:val="%9."/>
      <w:lvlJc w:val="right"/>
      <w:pPr>
        <w:tabs>
          <w:tab w:val="num" w:pos="6840"/>
        </w:tabs>
        <w:ind w:left="6840" w:hanging="180"/>
      </w:pPr>
    </w:lvl>
  </w:abstractNum>
  <w:abstractNum w:abstractNumId="4" w15:restartNumberingAfterBreak="0">
    <w:nsid w:val="5C557EE0"/>
    <w:multiLevelType w:val="hybridMultilevel"/>
    <w:tmpl w:val="8924BE66"/>
    <w:lvl w:ilvl="0" w:tplc="8624AD4A">
      <w:start w:val="1"/>
      <w:numFmt w:val="decimal"/>
      <w:lvlText w:val="%1."/>
      <w:lvlJc w:val="left"/>
      <w:pPr>
        <w:ind w:left="1260" w:hanging="360"/>
      </w:pPr>
      <w:rPr>
        <w:rFonts w:hint="default"/>
      </w:r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5" w15:restartNumberingAfterBreak="0">
    <w:nsid w:val="604A51DE"/>
    <w:multiLevelType w:val="singleLevel"/>
    <w:tmpl w:val="0409000F"/>
    <w:lvl w:ilvl="0">
      <w:start w:val="1"/>
      <w:numFmt w:val="decimal"/>
      <w:lvlText w:val="%1."/>
      <w:lvlJc w:val="left"/>
      <w:pPr>
        <w:tabs>
          <w:tab w:val="num" w:pos="360"/>
        </w:tabs>
        <w:ind w:left="360" w:hanging="360"/>
      </w:pPr>
    </w:lvl>
  </w:abstractNum>
  <w:num w:numId="1">
    <w:abstractNumId w:val="5"/>
  </w:num>
  <w:num w:numId="2">
    <w:abstractNumId w:val="0"/>
  </w:num>
  <w:num w:numId="3">
    <w:abstractNumId w:val="1"/>
  </w:num>
  <w:num w:numId="4">
    <w:abstractNumId w:val="3"/>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removePersonalInformation/>
  <w:removeDateAndTime/>
  <w:proofState w:spelling="clean" w:grammar="clean"/>
  <w:trackRevisions/>
  <w:defaultTabStop w:val="72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4F58"/>
    <w:rsid w:val="0001045E"/>
    <w:rsid w:val="00021D54"/>
    <w:rsid w:val="00034DF7"/>
    <w:rsid w:val="00037656"/>
    <w:rsid w:val="000537DB"/>
    <w:rsid w:val="0005674A"/>
    <w:rsid w:val="00087CFF"/>
    <w:rsid w:val="00094DA4"/>
    <w:rsid w:val="000A5FFB"/>
    <w:rsid w:val="001026CE"/>
    <w:rsid w:val="00105774"/>
    <w:rsid w:val="001579A3"/>
    <w:rsid w:val="001739B8"/>
    <w:rsid w:val="00187140"/>
    <w:rsid w:val="00196CC0"/>
    <w:rsid w:val="00202E37"/>
    <w:rsid w:val="00206A95"/>
    <w:rsid w:val="0025187C"/>
    <w:rsid w:val="00260DA0"/>
    <w:rsid w:val="00291E2A"/>
    <w:rsid w:val="002A617D"/>
    <w:rsid w:val="002B190C"/>
    <w:rsid w:val="002E3E1F"/>
    <w:rsid w:val="002F2B6B"/>
    <w:rsid w:val="00344D68"/>
    <w:rsid w:val="00394AAA"/>
    <w:rsid w:val="003A027C"/>
    <w:rsid w:val="003E024F"/>
    <w:rsid w:val="003E4E84"/>
    <w:rsid w:val="003E6C08"/>
    <w:rsid w:val="00413DA7"/>
    <w:rsid w:val="00445F9E"/>
    <w:rsid w:val="00497D2B"/>
    <w:rsid w:val="004B543A"/>
    <w:rsid w:val="004C48C7"/>
    <w:rsid w:val="004D718B"/>
    <w:rsid w:val="00506D5C"/>
    <w:rsid w:val="00512F1D"/>
    <w:rsid w:val="0052585E"/>
    <w:rsid w:val="00552EFB"/>
    <w:rsid w:val="00572EFD"/>
    <w:rsid w:val="00573ED0"/>
    <w:rsid w:val="005B3DEB"/>
    <w:rsid w:val="005F0D6B"/>
    <w:rsid w:val="00611680"/>
    <w:rsid w:val="006157BA"/>
    <w:rsid w:val="00617E36"/>
    <w:rsid w:val="00623E6B"/>
    <w:rsid w:val="00657CD7"/>
    <w:rsid w:val="00674611"/>
    <w:rsid w:val="00675C15"/>
    <w:rsid w:val="006A0226"/>
    <w:rsid w:val="006E4F58"/>
    <w:rsid w:val="006F3B5E"/>
    <w:rsid w:val="006F516E"/>
    <w:rsid w:val="007145B5"/>
    <w:rsid w:val="007406CA"/>
    <w:rsid w:val="007412B2"/>
    <w:rsid w:val="007645D6"/>
    <w:rsid w:val="00782C06"/>
    <w:rsid w:val="007A3C99"/>
    <w:rsid w:val="007C0532"/>
    <w:rsid w:val="007D3AD3"/>
    <w:rsid w:val="007F284D"/>
    <w:rsid w:val="007F468B"/>
    <w:rsid w:val="00832BC2"/>
    <w:rsid w:val="00833B43"/>
    <w:rsid w:val="00850B3F"/>
    <w:rsid w:val="008C1ADE"/>
    <w:rsid w:val="008F7BF8"/>
    <w:rsid w:val="00902E76"/>
    <w:rsid w:val="00922B2E"/>
    <w:rsid w:val="00946970"/>
    <w:rsid w:val="00960CD4"/>
    <w:rsid w:val="00985F5A"/>
    <w:rsid w:val="009C3620"/>
    <w:rsid w:val="00A222CE"/>
    <w:rsid w:val="00A46AD1"/>
    <w:rsid w:val="00A654E9"/>
    <w:rsid w:val="00AA11FE"/>
    <w:rsid w:val="00AA3DDD"/>
    <w:rsid w:val="00AA6E84"/>
    <w:rsid w:val="00AD2E37"/>
    <w:rsid w:val="00AD39F3"/>
    <w:rsid w:val="00AF3B2B"/>
    <w:rsid w:val="00AF4974"/>
    <w:rsid w:val="00B50BE2"/>
    <w:rsid w:val="00B51328"/>
    <w:rsid w:val="00B51514"/>
    <w:rsid w:val="00B54B98"/>
    <w:rsid w:val="00C05BE2"/>
    <w:rsid w:val="00C14106"/>
    <w:rsid w:val="00C25290"/>
    <w:rsid w:val="00C27C59"/>
    <w:rsid w:val="00C82069"/>
    <w:rsid w:val="00C82C5D"/>
    <w:rsid w:val="00C83907"/>
    <w:rsid w:val="00C874F2"/>
    <w:rsid w:val="00C96F20"/>
    <w:rsid w:val="00CC185C"/>
    <w:rsid w:val="00CF5CA3"/>
    <w:rsid w:val="00D0184B"/>
    <w:rsid w:val="00D151B9"/>
    <w:rsid w:val="00D16C15"/>
    <w:rsid w:val="00D225EE"/>
    <w:rsid w:val="00D4443D"/>
    <w:rsid w:val="00D515C5"/>
    <w:rsid w:val="00D574E0"/>
    <w:rsid w:val="00D67CFA"/>
    <w:rsid w:val="00DA3AAA"/>
    <w:rsid w:val="00DC6E9A"/>
    <w:rsid w:val="00E10ABB"/>
    <w:rsid w:val="00E24805"/>
    <w:rsid w:val="00E2778B"/>
    <w:rsid w:val="00E93E1F"/>
    <w:rsid w:val="00EF309B"/>
    <w:rsid w:val="00F0508A"/>
    <w:rsid w:val="00F2585D"/>
    <w:rsid w:val="00F4772B"/>
    <w:rsid w:val="00F72519"/>
    <w:rsid w:val="00F970EE"/>
    <w:rsid w:val="00FE454D"/>
    <w:rsid w:val="00FF73B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ecimalSymbol w:val="."/>
  <w:listSeparator w:val=","/>
  <w14:docId w14:val="172A1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C96F20"/>
    <w:pPr>
      <w:tabs>
        <w:tab w:val="center" w:pos="4680"/>
        <w:tab w:val="right" w:pos="9360"/>
      </w:tabs>
      <w:spacing w:after="0" w:line="240" w:lineRule="auto"/>
    </w:pPr>
  </w:style>
  <w:style w:type="character" w:customStyle="1" w:styleId="HeaderChar">
    <w:name w:val="Header Char"/>
    <w:basedOn w:val="DefaultParagraphFont"/>
    <w:link w:val="Header"/>
    <w:uiPriority w:val="99"/>
    <w:rsid w:val="00C96F20"/>
  </w:style>
  <w:style w:type="paragraph" w:styleId="Footer">
    <w:name w:val="footer"/>
    <w:basedOn w:val="Normal"/>
    <w:link w:val="FooterChar"/>
    <w:uiPriority w:val="99"/>
    <w:unhideWhenUsed/>
    <w:rsid w:val="00C96F20"/>
    <w:pPr>
      <w:tabs>
        <w:tab w:val="center" w:pos="4680"/>
        <w:tab w:val="right" w:pos="9360"/>
      </w:tabs>
      <w:spacing w:after="0" w:line="240" w:lineRule="auto"/>
    </w:pPr>
  </w:style>
  <w:style w:type="character" w:customStyle="1" w:styleId="FooterChar">
    <w:name w:val="Footer Char"/>
    <w:basedOn w:val="DefaultParagraphFont"/>
    <w:link w:val="Footer"/>
    <w:uiPriority w:val="99"/>
    <w:rsid w:val="00C96F20"/>
  </w:style>
  <w:style w:type="paragraph" w:styleId="BalloonText">
    <w:name w:val="Balloon Text"/>
    <w:basedOn w:val="Normal"/>
    <w:link w:val="BalloonTextChar"/>
    <w:uiPriority w:val="99"/>
    <w:semiHidden/>
    <w:unhideWhenUsed/>
    <w:rsid w:val="006157BA"/>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157BA"/>
    <w:rPr>
      <w:rFonts w:ascii="Segoe UI" w:hAnsi="Segoe UI" w:cs="Segoe UI"/>
      <w:sz w:val="18"/>
      <w:szCs w:val="18"/>
    </w:rPr>
  </w:style>
  <w:style w:type="paragraph" w:styleId="ListParagraph">
    <w:name w:val="List Paragraph"/>
    <w:basedOn w:val="Normal"/>
    <w:uiPriority w:val="34"/>
    <w:qFormat/>
    <w:rsid w:val="00260DA0"/>
    <w:pPr>
      <w:ind w:left="720"/>
      <w:contextualSpacing/>
    </w:pPr>
  </w:style>
  <w:style w:type="paragraph" w:styleId="BodyText">
    <w:name w:val="Body Text"/>
    <w:basedOn w:val="Normal"/>
    <w:link w:val="BodyTextChar"/>
    <w:uiPriority w:val="1"/>
    <w:qFormat/>
    <w:rsid w:val="002E3E1F"/>
    <w:pPr>
      <w:widowControl w:val="0"/>
      <w:spacing w:after="0" w:line="240" w:lineRule="auto"/>
      <w:ind w:left="240"/>
    </w:pPr>
    <w:rPr>
      <w:rFonts w:ascii="Times New Roman" w:eastAsia="Times New Roman" w:hAnsi="Times New Roman"/>
    </w:rPr>
  </w:style>
  <w:style w:type="character" w:customStyle="1" w:styleId="BodyTextChar">
    <w:name w:val="Body Text Char"/>
    <w:basedOn w:val="DefaultParagraphFont"/>
    <w:link w:val="BodyText"/>
    <w:uiPriority w:val="1"/>
    <w:rsid w:val="002E3E1F"/>
    <w:rPr>
      <w:rFonts w:ascii="Times New Roman" w:eastAsia="Times New Roman" w:hAnsi="Times New Roman"/>
    </w:rPr>
  </w:style>
  <w:style w:type="character" w:styleId="Hyperlink">
    <w:name w:val="Hyperlink"/>
    <w:basedOn w:val="DefaultParagraphFont"/>
    <w:uiPriority w:val="99"/>
    <w:semiHidden/>
    <w:unhideWhenUsed/>
    <w:rsid w:val="00D515C5"/>
    <w:rPr>
      <w:color w:val="0563C1"/>
      <w:u w:val="single"/>
    </w:rPr>
  </w:style>
  <w:style w:type="paragraph" w:styleId="NoSpacing">
    <w:name w:val="No Spacing"/>
    <w:uiPriority w:val="1"/>
    <w:qFormat/>
    <w:rsid w:val="00D515C5"/>
    <w:pPr>
      <w:spacing w:after="0" w:line="240" w:lineRule="auto"/>
    </w:pPr>
  </w:style>
  <w:style w:type="character" w:styleId="CommentReference">
    <w:name w:val="annotation reference"/>
    <w:basedOn w:val="DefaultParagraphFont"/>
    <w:uiPriority w:val="99"/>
    <w:semiHidden/>
    <w:unhideWhenUsed/>
    <w:rsid w:val="00AF3B2B"/>
    <w:rPr>
      <w:sz w:val="16"/>
      <w:szCs w:val="16"/>
    </w:rPr>
  </w:style>
  <w:style w:type="paragraph" w:styleId="CommentText">
    <w:name w:val="annotation text"/>
    <w:basedOn w:val="Normal"/>
    <w:link w:val="CommentTextChar"/>
    <w:uiPriority w:val="99"/>
    <w:semiHidden/>
    <w:unhideWhenUsed/>
    <w:rsid w:val="00AF3B2B"/>
    <w:pPr>
      <w:spacing w:line="240" w:lineRule="auto"/>
    </w:pPr>
    <w:rPr>
      <w:sz w:val="20"/>
      <w:szCs w:val="20"/>
    </w:rPr>
  </w:style>
  <w:style w:type="character" w:customStyle="1" w:styleId="CommentTextChar">
    <w:name w:val="Comment Text Char"/>
    <w:basedOn w:val="DefaultParagraphFont"/>
    <w:link w:val="CommentText"/>
    <w:uiPriority w:val="99"/>
    <w:semiHidden/>
    <w:rsid w:val="00AF3B2B"/>
    <w:rPr>
      <w:sz w:val="20"/>
      <w:szCs w:val="20"/>
    </w:rPr>
  </w:style>
  <w:style w:type="paragraph" w:styleId="CommentSubject">
    <w:name w:val="annotation subject"/>
    <w:basedOn w:val="CommentText"/>
    <w:next w:val="CommentText"/>
    <w:link w:val="CommentSubjectChar"/>
    <w:uiPriority w:val="99"/>
    <w:semiHidden/>
    <w:unhideWhenUsed/>
    <w:rsid w:val="00AF3B2B"/>
    <w:rPr>
      <w:b/>
      <w:bCs/>
    </w:rPr>
  </w:style>
  <w:style w:type="character" w:customStyle="1" w:styleId="CommentSubjectChar">
    <w:name w:val="Comment Subject Char"/>
    <w:basedOn w:val="CommentTextChar"/>
    <w:link w:val="CommentSubject"/>
    <w:uiPriority w:val="99"/>
    <w:semiHidden/>
    <w:rsid w:val="00AF3B2B"/>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99131547">
      <w:bodyDiv w:val="1"/>
      <w:marLeft w:val="0"/>
      <w:marRight w:val="0"/>
      <w:marTop w:val="0"/>
      <w:marBottom w:val="0"/>
      <w:divBdr>
        <w:top w:val="none" w:sz="0" w:space="0" w:color="auto"/>
        <w:left w:val="none" w:sz="0" w:space="0" w:color="auto"/>
        <w:bottom w:val="none" w:sz="0" w:space="0" w:color="auto"/>
        <w:right w:val="none" w:sz="0" w:space="0" w:color="auto"/>
      </w:divBdr>
    </w:div>
    <w:div w:id="12628790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in.gov/idoa/mwbe/payaudit.htm" TargetMode="External"/><Relationship Id="rId18" Type="http://schemas.openxmlformats.org/officeDocument/2006/relationships/hyperlink" Target="https://fs.gmis.in.gov/psp/guest/SUPPLIER/ERP/c/SOI_CUSTOM_APPS.SOI_PUBLIC_CNTRCTS.GBL" TargetMode="External"/><Relationship Id="rId3" Type="http://schemas.openxmlformats.org/officeDocument/2006/relationships/numbering" Target="numbering.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mailto:Indianaveteranspreference@idoa.IN.gov" TargetMode="External"/><Relationship Id="rId17" Type="http://schemas.openxmlformats.org/officeDocument/2006/relationships/hyperlink" Target="http://www.in.gov/idoa/mwbe/payaudit.htm" TargetMode="External"/><Relationship Id="rId2" Type="http://schemas.openxmlformats.org/officeDocument/2006/relationships/customXml" Target="../customXml/item2.xml"/><Relationship Id="rId16" Type="http://schemas.openxmlformats.org/officeDocument/2006/relationships/hyperlink" Target="mailto:MWBECompliance@idoa.IN.gov"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 TargetMode="External"/><Relationship Id="rId5" Type="http://schemas.openxmlformats.org/officeDocument/2006/relationships/settings" Target="settings.xml"/><Relationship Id="rId15" Type="http://schemas.openxmlformats.org/officeDocument/2006/relationships/hyperlink" Target="mailto:MWBECompliance@idoa.IN.gov" TargetMode="External"/><Relationship Id="rId10" Type="http://schemas.openxmlformats.org/officeDocument/2006/relationships/hyperlink" Target="mailto:IndianaVeteransPreference@idoa.IN.gov"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hyperlink" Target="http://www.in.gov/ig/" TargetMode="External"/><Relationship Id="rId14" Type="http://schemas.openxmlformats.org/officeDocument/2006/relationships/hyperlink" Target="https://www.in.gov/iot/2394.h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D0D70D4A2C144B429DE21404EFACEC0A" ma:contentTypeVersion="32" ma:contentTypeDescription="Create a new document." ma:contentTypeScope="" ma:versionID="a2c2a352be9e8c4cfae3c98cbebdb8d3">
  <xsd:schema xmlns:xsd="http://www.w3.org/2001/XMLSchema" xmlns:xs="http://www.w3.org/2001/XMLSchema" xmlns:p="http://schemas.microsoft.com/office/2006/metadata/properties" xmlns:ns2="a878ff63-c5a5-475c-8707-e8c7a3b5799f" xmlns:ns3="767c8548-05a2-4e4e-9c55-3a0111555912" targetNamespace="http://schemas.microsoft.com/office/2006/metadata/properties" ma:root="true" ma:fieldsID="20a4eb7b73e55c30b85851c99233402c" ns2:_="" ns3:_="">
    <xsd:import namespace="a878ff63-c5a5-475c-8707-e8c7a3b5799f"/>
    <xsd:import namespace="767c8548-05a2-4e4e-9c55-3a011155591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WorkingorComplete" minOccurs="0"/>
                <xsd:element ref="ns2:TargetClient" minOccurs="0"/>
                <xsd:element ref="ns2:f2bd199853b241bc9dc4bcb11e6ab877" minOccurs="0"/>
                <xsd:element ref="ns3:TaxCatchAll" minOccurs="0"/>
                <xsd:element ref="ns2:Pitch_x002f_Proposal" minOccurs="0"/>
                <xsd:element ref="ns2:MediaLengthInSeconds"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8ff63-c5a5-475c-8707-e8c7a3b579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WorkingorComplete" ma:index="21" nillable="true" ma:displayName="Working or Complete" ma:format="Dropdown" ma:indexed="true" ma:internalName="WorkingorComplete">
      <xsd:simpleType>
        <xsd:restriction base="dms:Choice">
          <xsd:enumeration value="Working"/>
          <xsd:enumeration value="Complete"/>
        </xsd:restriction>
      </xsd:simpleType>
    </xsd:element>
    <xsd:element name="TargetClient" ma:index="22" nillable="true" ma:displayName="Target Client" ma:format="Dropdown" ma:list="fd8a36d3-6711-4ce5-a7cb-c7c5afedc5e9" ma:internalName="TargetClient" ma:showField="Title">
      <xsd:simpleType>
        <xsd:restriction base="dms:Lookup"/>
      </xsd:simpleType>
    </xsd:element>
    <xsd:element name="f2bd199853b241bc9dc4bcb11e6ab877" ma:index="24" nillable="true" ma:taxonomy="true" ma:internalName="f2bd199853b241bc9dc4bcb11e6ab877" ma:taxonomyFieldName="Solution" ma:displayName="Solution" ma:default="" ma:fieldId="{f2bd1998-53b2-41bc-9dc4-bcb11e6ab877}" ma:sspId="43fe8d3c-0f3e-402f-8378-068a6b534446" ma:termSetId="6944bb70-ae4d-41b3-9807-7ef88bcbed9e" ma:anchorId="00000000-0000-0000-0000-000000000000" ma:open="true" ma:isKeyword="false">
      <xsd:complexType>
        <xsd:sequence>
          <xsd:element ref="pc:Terms" minOccurs="0" maxOccurs="1"/>
        </xsd:sequence>
      </xsd:complexType>
    </xsd:element>
    <xsd:element name="Pitch_x002f_Proposal" ma:index="26" nillable="true" ma:displayName="Pitch/Proposal" ma:format="Dropdown" ma:internalName="Pitch_x002f_Proposal">
      <xsd:simpleType>
        <xsd:restriction base="dms:Choice">
          <xsd:enumeration value="Pitch"/>
          <xsd:enumeration value="Proposal"/>
        </xsd:restriction>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3fe8d3c-0f3e-402f-8378-068a6b53444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67c8548-05a2-4e4e-9c55-3a011155591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79436b82-c064-468a-8888-d8d89353d75d}" ma:internalName="TaxCatchAll" ma:showField="CatchAllData" ma:web="767c8548-05a2-4e4e-9c55-3a01115559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A3EE762-2DB0-412D-B213-DB0C71DB7667}">
  <ds:schemaRefs>
    <ds:schemaRef ds:uri="http://schemas.microsoft.com/sharepoint/v3/contenttype/forms"/>
  </ds:schemaRefs>
</ds:datastoreItem>
</file>

<file path=customXml/itemProps2.xml><?xml version="1.0" encoding="utf-8"?>
<ds:datastoreItem xmlns:ds="http://schemas.openxmlformats.org/officeDocument/2006/customXml" ds:itemID="{E31D706A-6ABA-4A86-8137-EDC625BEE2E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8ff63-c5a5-475c-8707-e8c7a3b5799f"/>
    <ds:schemaRef ds:uri="767c8548-05a2-4e4e-9c55-3a01115559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17</Pages>
  <Words>8399</Words>
  <Characters>47877</Characters>
  <Application>Microsoft Office Word</Application>
  <DocSecurity>0</DocSecurity>
  <Lines>398</Lines>
  <Paragraphs>112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56164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2022-09-15T19:52:00Z</dcterms:created>
  <dcterms:modified xsi:type="dcterms:W3CDTF">2022-10-11T16:26:00Z</dcterms:modified>
</cp:coreProperties>
</file>